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12678D">
      <w:pPr>
        <w:rPr>
          <w:rFonts w:ascii="Times New Roman" w:hAnsi="Times New Roman" w:cs="Times New Roman"/>
        </w:rPr>
      </w:pPr>
      <w:r>
        <w:rPr>
          <w:rFonts w:ascii="Times New Roman" w:hAnsi="Times New Roman" w:cs="Times New Roman"/>
        </w:rPr>
        <w:tab/>
      </w: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r w:rsidR="001C0E8B">
        <w:rPr>
          <w:rFonts w:ascii="Times New Roman" w:hAnsi="Times New Roman" w:cs="Times New Roman"/>
          <w:b/>
        </w:rPr>
        <w:t>Hemodynamically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w:t>
      </w:r>
      <w:r w:rsidR="00616708">
        <w:rPr>
          <w:rFonts w:ascii="Times New Roman" w:hAnsi="Times New Roman" w:cs="Times New Roman"/>
        </w:rPr>
        <w:t>.</w:t>
      </w:r>
      <w:r w:rsidRPr="006B3587">
        <w:rPr>
          <w:rFonts w:ascii="Times New Roman" w:hAnsi="Times New Roman" w:cs="Times New Roman"/>
        </w:rPr>
        <w:t xml:space="preserve"> Hsu, MD</w:t>
      </w:r>
      <w:r w:rsidR="00D252DB" w:rsidRPr="006B3587">
        <w:rPr>
          <w:rFonts w:ascii="Times New Roman" w:hAnsi="Times New Roman" w:cs="Times New Roman"/>
        </w:rPr>
        <w:t>* (1</w:t>
      </w:r>
      <w:r w:rsidR="000F5BF5">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r w:rsidR="004B6D00">
        <w:rPr>
          <w:rFonts w:ascii="Times New Roman" w:hAnsi="Times New Roman" w:cs="Times New Roman"/>
        </w:rPr>
        <w:t>M</w:t>
      </w:r>
      <w:r w:rsidR="00DC52D9">
        <w:rPr>
          <w:rFonts w:ascii="Times New Roman" w:hAnsi="Times New Roman" w:cs="Times New Roman"/>
        </w:rPr>
        <w:t>engling</w:t>
      </w:r>
      <w:r w:rsidR="00616708">
        <w:rPr>
          <w:rFonts w:ascii="Times New Roman" w:hAnsi="Times New Roman" w:cs="Times New Roman"/>
        </w:rPr>
        <w:t xml:space="preserve"> Feng, PhD* (</w:t>
      </w:r>
      <w:r w:rsidR="000F5BF5">
        <w:rPr>
          <w:rFonts w:ascii="Times New Roman" w:hAnsi="Times New Roman" w:cs="Times New Roman"/>
        </w:rPr>
        <w:t>3</w:t>
      </w:r>
      <w:r w:rsidR="00616708">
        <w:rPr>
          <w:rFonts w:ascii="Times New Roman" w:hAnsi="Times New Roman" w:cs="Times New Roman"/>
        </w:rPr>
        <w:t xml:space="preserve">, </w:t>
      </w:r>
      <w:r w:rsidR="000F5BF5">
        <w:rPr>
          <w:rFonts w:ascii="Times New Roman" w:hAnsi="Times New Roman" w:cs="Times New Roman"/>
        </w:rPr>
        <w:t>5</w:t>
      </w:r>
      <w:r w:rsidR="00D252DB" w:rsidRPr="006B3587">
        <w:rPr>
          <w:rFonts w:ascii="Times New Roman" w:hAnsi="Times New Roman" w:cs="Times New Roman"/>
        </w:rPr>
        <w:t>)</w:t>
      </w:r>
      <w:r w:rsidR="00BE387B">
        <w:rPr>
          <w:rFonts w:ascii="Times New Roman" w:hAnsi="Times New Roman" w:cs="Times New Roman"/>
        </w:rPr>
        <w:t xml:space="preserve">, </w:t>
      </w:r>
      <w:r w:rsidR="00630910" w:rsidRPr="006B3587">
        <w:rPr>
          <w:rFonts w:ascii="Times New Roman" w:hAnsi="Times New Roman" w:cs="Times New Roman"/>
        </w:rPr>
        <w:t>Rishi Kothari</w:t>
      </w:r>
      <w:r w:rsidR="00616708">
        <w:rPr>
          <w:rFonts w:ascii="Times New Roman" w:hAnsi="Times New Roman" w:cs="Times New Roman"/>
        </w:rPr>
        <w:t>, MD (</w:t>
      </w:r>
      <w:r w:rsidR="000F5BF5">
        <w:rPr>
          <w:rFonts w:ascii="Times New Roman" w:hAnsi="Times New Roman" w:cs="Times New Roman"/>
        </w:rPr>
        <w:t>4</w:t>
      </w:r>
      <w:r w:rsidR="00D252DB" w:rsidRPr="006B3587">
        <w:rPr>
          <w:rFonts w:ascii="Times New Roman" w:hAnsi="Times New Roman" w:cs="Times New Roman"/>
        </w:rPr>
        <w:t>)</w:t>
      </w:r>
      <w:r w:rsidR="00BE387B">
        <w:rPr>
          <w:rFonts w:ascii="Times New Roman" w:hAnsi="Times New Roman" w:cs="Times New Roman"/>
        </w:rPr>
        <w:t xml:space="preserve">, </w:t>
      </w:r>
      <w:r w:rsidR="00616708">
        <w:rPr>
          <w:rFonts w:ascii="Times New Roman" w:hAnsi="Times New Roman" w:cs="Times New Roman"/>
        </w:rPr>
        <w:t>Hufeng Zhou, PhD (</w:t>
      </w:r>
      <w:r w:rsidR="000F5BF5">
        <w:rPr>
          <w:rFonts w:ascii="Times New Roman" w:hAnsi="Times New Roman" w:cs="Times New Roman"/>
        </w:rPr>
        <w:t>6</w:t>
      </w:r>
      <w:r w:rsidR="00616708">
        <w:rPr>
          <w:rFonts w:ascii="Times New Roman" w:hAnsi="Times New Roman" w:cs="Times New Roman"/>
        </w:rPr>
        <w:t xml:space="preserve">), </w:t>
      </w:r>
      <w:r w:rsidRPr="006B3587">
        <w:rPr>
          <w:rFonts w:ascii="Times New Roman" w:hAnsi="Times New Roman" w:cs="Times New Roman"/>
        </w:rPr>
        <w:t>Leo A. Celi, MD</w:t>
      </w:r>
      <w:r w:rsidR="00DC52D9">
        <w:rPr>
          <w:rFonts w:ascii="Times New Roman" w:hAnsi="Times New Roman" w:cs="Times New Roman"/>
        </w:rPr>
        <w:t xml:space="preserve"> MS MPH</w:t>
      </w:r>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0F5BF5" w:rsidRDefault="000F5BF5" w:rsidP="00BE387B">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Medicine,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9E3BBF" w:rsidRDefault="00D252DB" w:rsidP="00BE387B">
      <w:pPr>
        <w:pStyle w:val="ListParagraph"/>
        <w:numPr>
          <w:ilvl w:val="0"/>
          <w:numId w:val="1"/>
        </w:numPr>
        <w:rPr>
          <w:rFonts w:ascii="Times New Roman" w:hAnsi="Times New Roman" w:cs="Times New Roman"/>
          <w:color w:val="000000"/>
        </w:rPr>
      </w:pPr>
      <w:r w:rsidRPr="00BE387B">
        <w:rPr>
          <w:rFonts w:ascii="Times New Roman" w:eastAsia="Times New Roman" w:hAnsi="Times New Roman" w:cs="Times New Roman"/>
          <w:color w:val="000000"/>
        </w:rPr>
        <w:t>Department of Anesthesia, Mount Sinai Hospital, New York, NY</w:t>
      </w:r>
    </w:p>
    <w:p w:rsidR="009E3BBF" w:rsidRPr="00616708" w:rsidRDefault="009E3BBF" w:rsidP="009E3BBF">
      <w:pPr>
        <w:pStyle w:val="ListParagraph"/>
        <w:numPr>
          <w:ilvl w:val="0"/>
          <w:numId w:val="1"/>
        </w:numPr>
        <w:rPr>
          <w:rFonts w:ascii="Times New Roman" w:hAnsi="Times New Roman" w:cs="Times New Roman"/>
          <w:color w:val="000000"/>
        </w:rPr>
      </w:pPr>
      <w:r>
        <w:rPr>
          <w:rFonts w:ascii="Times New Roman" w:eastAsia="Times New Roman" w:hAnsi="Times New Roman" w:cs="Times New Roman"/>
          <w:color w:val="000000"/>
        </w:rPr>
        <w:t>Institute for Infocomm Research, Singapore</w:t>
      </w:r>
    </w:p>
    <w:p w:rsidR="00616708" w:rsidRPr="009E3BBF" w:rsidRDefault="00616708" w:rsidP="009E3BBF">
      <w:pPr>
        <w:pStyle w:val="ListParagraph"/>
        <w:numPr>
          <w:ilvl w:val="0"/>
          <w:numId w:val="1"/>
        </w:numPr>
        <w:rPr>
          <w:rFonts w:ascii="Times New Roman" w:hAnsi="Times New Roman" w:cs="Times New Roman"/>
          <w:color w:val="000000"/>
        </w:rPr>
      </w:pPr>
      <w:r>
        <w:rPr>
          <w:rFonts w:ascii="Times New Roman" w:hAnsi="Times New Roman" w:cs="Times New Roman"/>
          <w:color w:val="000000"/>
        </w:rPr>
        <w:t>Brigham and Women’s Hospital, Boston, MA.</w:t>
      </w:r>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r w:rsidR="00CE09E8">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073FAE" w:rsidP="00BE387B">
      <w:pPr>
        <w:rPr>
          <w:rFonts w:ascii="Times New Roman" w:hAnsi="Times New Roman" w:cs="Times New Roman"/>
        </w:rPr>
      </w:pPr>
      <w:hyperlink r:id="rId7"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MF</w:t>
      </w:r>
    </w:p>
    <w:p w:rsidR="00AC03B8" w:rsidRDefault="00AC03B8">
      <w:pPr>
        <w:rPr>
          <w:rFonts w:ascii="Times New Roman" w:hAnsi="Times New Roman" w:cs="Times New Roman"/>
        </w:rPr>
      </w:pPr>
      <w:r>
        <w:rPr>
          <w:rFonts w:ascii="Times New Roman" w:hAnsi="Times New Roman" w:cs="Times New Roman"/>
        </w:rPr>
        <w:t>Analysis, Data collection, and Interpretation: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r>
        <w:rPr>
          <w:rFonts w:ascii="Times New Roman" w:hAnsi="Times New Roman" w:cs="Times New Roman"/>
        </w:rPr>
        <w:t>Drafting Manuscript: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p>
    <w:p w:rsidR="009E3BBF" w:rsidRDefault="00AC03B8" w:rsidP="009E3BBF">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r w:rsidR="00DC52D9">
        <w:rPr>
          <w:rFonts w:cs="Times New Roman"/>
          <w:sz w:val="22"/>
          <w:szCs w:val="22"/>
        </w:rPr>
        <w:t xml:space="preserve">National Institute of Biomedical Imaging and Bioengineering grant </w:t>
      </w:r>
      <w:r w:rsidRPr="0030134B">
        <w:rPr>
          <w:rFonts w:cs="Times New Roman"/>
          <w:sz w:val="22"/>
          <w:szCs w:val="22"/>
        </w:rPr>
        <w:t>R01 EB001659</w:t>
      </w:r>
      <w:r w:rsidR="009E3BBF">
        <w:rPr>
          <w:rFonts w:cs="Times New Roman"/>
          <w:sz w:val="22"/>
          <w:szCs w:val="22"/>
        </w:rPr>
        <w:t xml:space="preserve">.  </w:t>
      </w:r>
      <w:r w:rsidR="009E3BBF" w:rsidRPr="009E3BBF">
        <w:rPr>
          <w:rFonts w:cs="Times New Roman"/>
          <w:sz w:val="22"/>
          <w:szCs w:val="22"/>
        </w:rPr>
        <w:t xml:space="preserve"> </w:t>
      </w:r>
      <w:r w:rsidR="009E3BBF">
        <w:rPr>
          <w:rFonts w:cs="Times New Roman"/>
          <w:sz w:val="22"/>
          <w:szCs w:val="22"/>
        </w:rPr>
        <w:t>Dr. Feng’s fellowship is supported by A*STAR Graduate Scholarship.</w:t>
      </w:r>
      <w:r w:rsidR="009E3BBF"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br/>
        <w:t>Word Count:</w:t>
      </w:r>
      <w:r w:rsidR="00E77219">
        <w:rPr>
          <w:rFonts w:ascii="Times New Roman" w:hAnsi="Times New Roman" w:cs="Times New Roman"/>
          <w:b/>
        </w:rPr>
        <w:t xml:space="preserve"> </w:t>
      </w:r>
      <w:r w:rsidR="00E77219" w:rsidRPr="00271A6F">
        <w:rPr>
          <w:rFonts w:ascii="Times New Roman" w:hAnsi="Times New Roman" w:cs="Times New Roman"/>
        </w:rPr>
        <w:t>2099</w:t>
      </w:r>
    </w:p>
    <w:p w:rsidR="00AC03B8" w:rsidRDefault="00AC03B8">
      <w:pPr>
        <w:rPr>
          <w:rFonts w:ascii="Times New Roman" w:hAnsi="Times New Roman" w:cs="Times New Roman"/>
          <w:b/>
        </w:rPr>
      </w:pPr>
    </w:p>
    <w:p w:rsidR="00255AD6" w:rsidRDefault="00255AD6">
      <w:pPr>
        <w:rPr>
          <w:rFonts w:ascii="Times New Roman" w:hAnsi="Times New Roman" w:cs="Times New Roman"/>
          <w:b/>
        </w:rPr>
      </w:pPr>
    </w:p>
    <w:p w:rsidR="00255AD6" w:rsidRDefault="00255AD6">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1A5600" w:rsidRDefault="001A5600">
      <w:pPr>
        <w:rPr>
          <w:rFonts w:ascii="Times New Roman" w:hAnsi="Times New Roman" w:cs="Times New Roman"/>
          <w:b/>
        </w:rPr>
      </w:pPr>
      <w:r>
        <w:rPr>
          <w:rFonts w:ascii="Times New Roman" w:hAnsi="Times New Roman" w:cs="Times New Roman"/>
          <w:b/>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Indwelling arterial catheters (IACs) are used extensively in the Intensive Care Unit (ICU) for continuous hemodynamic monitoring and for arterial blood gas analysis. The use of IACs in the ICU setting is widespread, occurring in appr</w:t>
      </w:r>
      <w:r w:rsidR="00D717F6">
        <w:t>oximately 30% of ICU patients</w:t>
      </w:r>
      <w:r w:rsidR="00ED35F6">
        <w:t xml:space="preserve">. IACs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whether the presence of IACs improves outcomes in mechanically ventilated patients who do not require vasopressor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This study utilized the Multiparameter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r w:rsidR="00757B1A">
        <w:t>Patients who required mechanical ventilation who did not require vasopressors or have a diagnosis of sepsis were identified, and</w:t>
      </w:r>
      <w:r w:rsidR="00ED35F6">
        <w:t xml:space="preserve"> </w:t>
      </w:r>
      <w:r w:rsidR="00757B1A">
        <w:t>t</w:t>
      </w:r>
      <w:r w:rsidR="00ED35F6">
        <w:t xml:space="preserve">he primary outcome was 28-day mortality. We developed a model based on patient demographics, co-morbidities, vital signs, and laboratory results to estimate </w:t>
      </w:r>
      <w:r w:rsidR="00DC52D9">
        <w:t xml:space="preserve">the </w:t>
      </w:r>
      <w:r w:rsidR="00ED35F6">
        <w:t xml:space="preserve">propensity for IAC placement for the study cohort. Patients with or without IACs were then matched based on the estimated propensity scores </w:t>
      </w:r>
      <w:r w:rsidR="00DC52D9">
        <w:t>using a</w:t>
      </w:r>
      <w:r w:rsidR="00ED35F6">
        <w:t xml:space="preserve"> one-to-one matching</w:t>
      </w:r>
      <w:ins w:id="0" w:author="ml f" w:date="2015-01-18T16:12:00Z">
        <w:r w:rsidR="0080751F">
          <w:t xml:space="preserve"> without replacement</w:t>
        </w:r>
      </w:ins>
      <w:ins w:id="1" w:author="ml f" w:date="2015-01-18T16:21:00Z">
        <w:r w:rsidR="0080751F">
          <w:t xml:space="preserve"> and</w:t>
        </w:r>
      </w:ins>
      <w:r w:rsidR="00ED35F6">
        <w:t xml:space="preserve"> with a caliper of 0.01. The Fisher’s exact test was used to evaluate the association of IACs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C456D2">
        <w:t>W</w:t>
      </w:r>
      <w:r w:rsidR="00ED35F6">
        <w:t xml:space="preserve">e identified </w:t>
      </w:r>
      <w:r w:rsidR="009E3BBF">
        <w:t xml:space="preserve">1,776 </w:t>
      </w:r>
      <w:r w:rsidR="00ED35F6">
        <w:t xml:space="preserve">mechanically ventilated patients that met inclusion criteria. Based on a 10-fold cross-validation, the propensity </w:t>
      </w:r>
      <w:r w:rsidR="00DC52D9">
        <w:t xml:space="preserve">model </w:t>
      </w:r>
      <w:r w:rsidR="00ED35F6">
        <w:t xml:space="preserve">for IAC placement had an area under the </w:t>
      </w:r>
      <w:r w:rsidR="00ED35F6" w:rsidRPr="00BC250A">
        <w:t>Receiver Operating Characteristics (ROC) curve</w:t>
      </w:r>
      <w:r w:rsidR="00ED35F6">
        <w:t xml:space="preserve"> of </w:t>
      </w:r>
      <w:r w:rsidR="009E3BBF">
        <w:t>0.79</w:t>
      </w:r>
      <w:r w:rsidR="00ED35F6">
        <w:t xml:space="preserve">. </w:t>
      </w:r>
      <w:r w:rsidR="00ED35F6" w:rsidRPr="00171963">
        <w:t>For</w:t>
      </w:r>
      <w:r w:rsidR="00ED35F6" w:rsidRPr="00BC250A">
        <w:t xml:space="preserve"> the match</w:t>
      </w:r>
      <w:r w:rsidR="00ED35F6">
        <w:t xml:space="preserve">ed </w:t>
      </w:r>
      <w:r w:rsidR="00ED35F6" w:rsidRPr="00BC250A">
        <w:t>cohort, the</w:t>
      </w:r>
      <w:r w:rsidR="009E3BBF">
        <w:t>re was no difference in</w:t>
      </w:r>
      <w:r w:rsidR="00ED35F6" w:rsidRPr="00BC250A">
        <w:t xml:space="preserve"> 28-day mortality </w:t>
      </w:r>
      <w:r w:rsidR="009E3BBF">
        <w:t>between the</w:t>
      </w:r>
      <w:r w:rsidR="00ED35F6">
        <w:t xml:space="preserve"> IAC group</w:t>
      </w:r>
      <w:r w:rsidR="00ED35F6" w:rsidRPr="00BC250A">
        <w:t xml:space="preserve"> </w:t>
      </w:r>
      <w:r w:rsidR="009E3BBF">
        <w:t xml:space="preserve">and </w:t>
      </w:r>
      <w:r w:rsidR="00ED35F6">
        <w:t>the non-IAC group (</w:t>
      </w:r>
      <w:r w:rsidR="009E3BBF">
        <w:t xml:space="preserve">11% vs 14%, </w:t>
      </w:r>
      <w:r w:rsidR="00ED35F6" w:rsidRPr="00BC250A">
        <w:t>p=</w:t>
      </w:r>
      <w:r w:rsidR="009E3BBF">
        <w:t>0.5</w:t>
      </w:r>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hemodynamically stable</w:t>
      </w:r>
      <w:r w:rsidR="00ED35F6">
        <w:t>, the presence of an IAC is</w:t>
      </w:r>
      <w:r w:rsidR="00286B03">
        <w:t xml:space="preserve"> not</w:t>
      </w:r>
      <w:r w:rsidR="00ED35F6">
        <w:t xml:space="preserve"> associated with a </w:t>
      </w:r>
      <w:r w:rsidR="00286B03">
        <w:t>difference in</w:t>
      </w:r>
      <w:r w:rsidR="00ED35F6">
        <w:t xml:space="preserve"> 28-day mortality</w:t>
      </w:r>
      <w:r w:rsidR="00DC52D9">
        <w:t xml:space="preserve"> after adjustment for the propensity for IAC placement</w:t>
      </w:r>
      <w:r w:rsidR="00ED35F6">
        <w:t xml:space="preserve">. </w:t>
      </w:r>
      <w:r w:rsidR="003D19E3">
        <w:t xml:space="preserve"> </w:t>
      </w:r>
      <w:r w:rsidR="00C456D2">
        <w:t>V</w:t>
      </w:r>
      <w:r w:rsidR="00ED35F6">
        <w:t xml:space="preserve">alidation in </w:t>
      </w:r>
      <w:r w:rsidR="00C456D2">
        <w:t>other</w:t>
      </w:r>
      <w:r w:rsidR="00ED35F6">
        <w:t xml:space="preserve"> datasets</w:t>
      </w:r>
      <w:r w:rsidR="00C456D2">
        <w:t>, as well as</w:t>
      </w:r>
      <w:r w:rsidR="00ED35F6">
        <w:t xml:space="preserve"> </w:t>
      </w:r>
      <w:r w:rsidR="00C456D2">
        <w:t>further analyses in other critically ill subgroups are</w:t>
      </w:r>
      <w:r w:rsidR="00ED35F6">
        <w:t xml:space="preserve"> warranted. </w:t>
      </w:r>
      <w:r w:rsidR="00ED35F6">
        <w:rPr>
          <w:color w:val="000000"/>
        </w:rPr>
        <w:t xml:space="preserve">This study is the first of several investigations into the clinical </w:t>
      </w:r>
      <w:r w:rsidR="00DC52D9">
        <w:rPr>
          <w:color w:val="000000"/>
        </w:rPr>
        <w:t>value</w:t>
      </w:r>
      <w:r w:rsidR="00ED35F6">
        <w:rPr>
          <w:color w:val="000000"/>
        </w:rPr>
        <w:t xml:space="preserve"> of various 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IACs in the ICU setting is widespread, </w:t>
      </w:r>
      <w:r w:rsidR="00545751" w:rsidRPr="006B3587">
        <w:rPr>
          <w:rFonts w:ascii="Times New Roman" w:hAnsi="Times New Roman" w:cs="Times New Roman"/>
        </w:rPr>
        <w:t>occurring in app</w:t>
      </w:r>
      <w:r w:rsidR="000E1B0B">
        <w:rPr>
          <w:rFonts w:ascii="Times New Roman" w:hAnsi="Times New Roman" w:cs="Times New Roman"/>
        </w:rPr>
        <w:t xml:space="preserve">roximately 30% of all ICU patients, </w:t>
      </w:r>
      <w:r w:rsidR="00667FC6">
        <w:rPr>
          <w:rFonts w:ascii="Times New Roman" w:hAnsi="Times New Roman" w:cs="Times New Roman"/>
        </w:rPr>
        <w:t xml:space="preserve">with relatively stable IAC use over time </w:t>
      </w:r>
      <w:r w:rsidR="00073FA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01B16D3E-C9E6-443B-936E-6E0015F3064F&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073FAE">
        <w:rPr>
          <w:rFonts w:ascii="Times New Roman" w:hAnsi="Times New Roman" w:cs="Times New Roman"/>
        </w:rPr>
        <w:fldChar w:fldCharType="separate"/>
      </w:r>
      <w:r w:rsidR="00D50498">
        <w:rPr>
          <w:rFonts w:ascii="Times New Roman" w:hAnsi="Times New Roman" w:cs="Times New Roman"/>
        </w:rPr>
        <w:t>{Angus:2006in, Gershengorn:2014ej, Traore:2005cv}</w:t>
      </w:r>
      <w:r w:rsidR="00073FAE">
        <w:rPr>
          <w:rFonts w:ascii="Times New Roman" w:hAnsi="Times New Roman" w:cs="Times New Roman"/>
        </w:rPr>
        <w:fldChar w:fldCharType="end"/>
      </w:r>
      <w:r w:rsidR="00D50498">
        <w:rPr>
          <w:rFonts w:ascii="Times New Roman" w:hAnsi="Times New Roman" w:cs="Times New Roman"/>
        </w:rPr>
        <w:t>.</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Despite the widespread use of IAC</w:t>
      </w:r>
      <w:r w:rsidR="008F7DA5" w:rsidRPr="006B3587">
        <w:rPr>
          <w:rFonts w:ascii="Times New Roman" w:hAnsi="Times New Roman" w:cs="Times New Roman"/>
        </w:rPr>
        <w:t>s</w:t>
      </w:r>
      <w:r w:rsidR="003F2E62">
        <w:rPr>
          <w:rFonts w:ascii="Times New Roman" w:hAnsi="Times New Roman" w:cs="Times New Roman"/>
        </w:rPr>
        <w:t xml:space="preserve">, there are small but </w:t>
      </w:r>
      <w:r w:rsidRPr="006B3587">
        <w:rPr>
          <w:rFonts w:ascii="Times New Roman" w:hAnsi="Times New Roman" w:cs="Times New Roman"/>
        </w:rPr>
        <w:t>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IACs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Additionally, vascular complications associated with IACs are more common than previously thought, including thrombosis, ischemia, hematoma</w:t>
      </w:r>
      <w:r w:rsidR="00F1275E">
        <w:rPr>
          <w:rFonts w:ascii="Times New Roman" w:hAnsi="Times New Roman" w:cs="Times New Roman"/>
        </w:rPr>
        <w:t xml:space="preserve">, bleeding, and pseudoaneurysm </w:t>
      </w:r>
      <w:r w:rsidR="00073FA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1EF62503-F124-4220-B822-64D3788028F2&lt;/uuid&gt;&lt;priority&gt;1&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073FAE">
        <w:rPr>
          <w:rFonts w:ascii="Times New Roman" w:hAnsi="Times New Roman" w:cs="Times New Roman"/>
        </w:rPr>
        <w:fldChar w:fldCharType="separate"/>
      </w:r>
      <w:r w:rsidR="00F1275E">
        <w:rPr>
          <w:rFonts w:ascii="Times New Roman" w:hAnsi="Times New Roman" w:cs="Times New Roman"/>
        </w:rPr>
        <w:t>{Scheer:2002ur}</w:t>
      </w:r>
      <w:r w:rsidR="00073FAE">
        <w:rPr>
          <w:rFonts w:ascii="Times New Roman" w:hAnsi="Times New Roman" w:cs="Times New Roman"/>
        </w:rPr>
        <w:fldChar w:fldCharType="end"/>
      </w:r>
      <w:r w:rsidR="008F7DA5" w:rsidRPr="006B3587">
        <w:rPr>
          <w:rFonts w:ascii="Times New Roman" w:hAnsi="Times New Roman" w:cs="Times New Roman"/>
        </w:rPr>
        <w:t>. The presence of IACs may promote an increased frequency of blood draws and laboratory testing, including a</w:t>
      </w:r>
      <w:r w:rsidR="00D50498">
        <w:rPr>
          <w:rFonts w:ascii="Times New Roman" w:hAnsi="Times New Roman" w:cs="Times New Roman"/>
        </w:rPr>
        <w:t xml:space="preserve">rterial blood gas sampling </w:t>
      </w:r>
      <w:r w:rsidR="00073FA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6681B73A-EBC4-4C33-AC6E-C4B26AF3DDD1&lt;/uuid&gt;&lt;priority&gt;2&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073FAE">
        <w:rPr>
          <w:rFonts w:ascii="Times New Roman" w:hAnsi="Times New Roman" w:cs="Times New Roman"/>
        </w:rPr>
        <w:fldChar w:fldCharType="separate"/>
      </w:r>
      <w:r w:rsidR="00D50498">
        <w:rPr>
          <w:rFonts w:ascii="Times New Roman" w:hAnsi="Times New Roman" w:cs="Times New Roman"/>
        </w:rPr>
        <w:t>{Low:1995uc, Zimmerman:1997va}</w:t>
      </w:r>
      <w:r w:rsidR="00073FAE">
        <w:rPr>
          <w:rFonts w:ascii="Times New Roman" w:hAnsi="Times New Roman" w:cs="Times New Roman"/>
        </w:rPr>
        <w:fldChar w:fldCharType="end"/>
      </w:r>
      <w:r w:rsidR="008F7DA5" w:rsidRPr="006B3587">
        <w:rPr>
          <w:rFonts w:ascii="Times New Roman" w:hAnsi="Times New Roman" w:cs="Times New Roman"/>
        </w:rPr>
        <w:t xml:space="preserve">.  </w:t>
      </w:r>
    </w:p>
    <w:p w:rsidR="00CF5678"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IACs</w:t>
      </w:r>
      <w:r w:rsidR="003F2E62">
        <w:rPr>
          <w:rFonts w:ascii="Times New Roman" w:hAnsi="Times New Roman" w:cs="Times New Roman"/>
        </w:rPr>
        <w:t xml:space="preserve"> </w:t>
      </w:r>
      <w:r w:rsidRPr="006B3587">
        <w:rPr>
          <w:rFonts w:ascii="Times New Roman" w:hAnsi="Times New Roman" w:cs="Times New Roman"/>
        </w:rPr>
        <w:t xml:space="preserve">improves outcomes in </w:t>
      </w:r>
      <w:r w:rsidR="003F2E62">
        <w:rPr>
          <w:rFonts w:ascii="Times New Roman" w:hAnsi="Times New Roman" w:cs="Times New Roman"/>
        </w:rPr>
        <w:t xml:space="preserve">hemodynamically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D717F6" w:rsidRPr="006B3587" w:rsidRDefault="00D717F6" w:rsidP="00E16E01">
      <w:pPr>
        <w:spacing w:line="480" w:lineRule="auto"/>
        <w:ind w:firstLine="720"/>
        <w:rPr>
          <w:rFonts w:ascii="Times New Roman" w:hAnsi="Times New Roman" w:cs="Times New Roman"/>
        </w:rPr>
      </w:pP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w:t>
      </w:r>
      <w:r w:rsidR="00C456D2">
        <w:rPr>
          <w:rFonts w:ascii="Times New Roman" w:hAnsi="Times New Roman" w:cs="Times New Roman"/>
          <w:color w:val="000000"/>
        </w:rPr>
        <w:t xml:space="preserve"> and hospital information systems</w:t>
      </w:r>
      <w:r>
        <w:rPr>
          <w:rFonts w:ascii="Times New Roman" w:hAnsi="Times New Roman" w:cs="Times New Roman"/>
          <w:color w:val="000000"/>
        </w:rPr>
        <w:t xml:space="preserve">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w:t>
      </w:r>
      <w:r w:rsidR="00073FA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50DBA41E-3CAE-4414-BBDF-2860FD022382&lt;/uuid&gt;&lt;priority&gt;3&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073FAE">
        <w:rPr>
          <w:rFonts w:ascii="Times New Roman" w:hAnsi="Times New Roman" w:cs="Times New Roman"/>
          <w:color w:val="000000"/>
        </w:rPr>
        <w:fldChar w:fldCharType="separate"/>
      </w:r>
      <w:r w:rsidR="00F1275E">
        <w:rPr>
          <w:rFonts w:ascii="Times New Roman" w:hAnsi="Times New Roman" w:cs="Times New Roman"/>
        </w:rPr>
        <w:t>{Scott:2013dm}</w:t>
      </w:r>
      <w:r w:rsidR="00073FAE">
        <w:rPr>
          <w:rFonts w:ascii="Times New Roman" w:hAnsi="Times New Roman" w:cs="Times New Roman"/>
          <w:color w:val="000000"/>
        </w:rPr>
        <w:fldChar w:fldCharType="end"/>
      </w:r>
      <w:r w:rsidR="00F1275E">
        <w:rPr>
          <w:rFonts w:ascii="Times New Roman" w:hAnsi="Times New Roman" w:cs="Times New Roman"/>
          <w:color w:val="000000"/>
        </w:rPr>
        <w:t>.</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w:t>
      </w:r>
      <w:r w:rsidR="00C456D2">
        <w:rPr>
          <w:rFonts w:ascii="Times New Roman" w:hAnsi="Times New Roman" w:cs="Times New Roman"/>
          <w:color w:val="000000"/>
        </w:rPr>
        <w:t>e use of the database for research</w:t>
      </w:r>
      <w:r w:rsidR="00645691">
        <w:rPr>
          <w:rFonts w:ascii="Times New Roman" w:hAnsi="Times New Roman" w:cs="Times New Roman"/>
          <w:color w:val="000000"/>
        </w:rPr>
        <w:t xml:space="preserve">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 xml:space="preserve">srael Deaconess Medical Center.  </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 xml:space="preserve">adult </w:t>
      </w:r>
      <w:r>
        <w:rPr>
          <w:rFonts w:ascii="Times New Roman" w:hAnsi="Times New Roman" w:cs="Times New Roman"/>
          <w:color w:val="000000"/>
        </w:rPr>
        <w:t>patients requiring mechanical ventilation (MV)</w:t>
      </w:r>
      <w:r w:rsidR="00757B1A">
        <w:rPr>
          <w:rFonts w:ascii="Times New Roman" w:hAnsi="Times New Roman" w:cs="Times New Roman"/>
          <w:color w:val="000000"/>
        </w:rPr>
        <w:t xml:space="preserve"> within the first 12 hours of medical or surgical ICU admission and lasting for at least 24 hours</w:t>
      </w:r>
      <w:r w:rsidR="00016DF0">
        <w:rPr>
          <w:rFonts w:ascii="Times New Roman" w:hAnsi="Times New Roman" w:cs="Times New Roman"/>
          <w:color w:val="000000"/>
        </w:rPr>
        <w:t xml:space="preserve">. </w:t>
      </w:r>
      <w:r w:rsidR="00016DF0" w:rsidRPr="00016DF0">
        <w:rPr>
          <w:rFonts w:ascii="Times New Roman" w:hAnsi="Times New Roman" w:cs="Times New Roman"/>
          <w:color w:val="000000"/>
        </w:rPr>
        <w:t xml:space="preserve"> </w:t>
      </w:r>
      <w:r w:rsidR="001E6CAF">
        <w:rPr>
          <w:rFonts w:ascii="Times New Roman" w:hAnsi="Times New Roman" w:cs="Times New Roman"/>
          <w:color w:val="000000"/>
        </w:rPr>
        <w:t xml:space="preserve"> The presence of an IAC was defined as placement of an invasive arterial catheter at any point in time after initiation of mechanical ventilation.  </w:t>
      </w:r>
      <w:r w:rsidR="001D6866">
        <w:rPr>
          <w:rFonts w:ascii="Times New Roman" w:hAnsi="Times New Roman" w:cs="Times New Roman"/>
          <w:color w:val="000000"/>
        </w:rPr>
        <w:t xml:space="preserve">Patients were excluded if they had a diagnosis of sepsis </w:t>
      </w:r>
      <w:r w:rsidR="00DC52D9">
        <w:rPr>
          <w:rFonts w:ascii="Times New Roman" w:hAnsi="Times New Roman" w:cs="Times New Roman"/>
          <w:color w:val="000000"/>
        </w:rPr>
        <w:t xml:space="preserve">based on the Angus criteria </w:t>
      </w:r>
      <w:r w:rsidR="00073FA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2BB36537-F652-48F8-BF9A-B1820BE019E8&lt;/uuid&gt;&lt;priority&gt;4&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073FAE">
        <w:rPr>
          <w:rFonts w:ascii="Times New Roman" w:hAnsi="Times New Roman" w:cs="Times New Roman"/>
          <w:color w:val="000000"/>
        </w:rPr>
        <w:fldChar w:fldCharType="separate"/>
      </w:r>
      <w:r w:rsidR="00851A20">
        <w:rPr>
          <w:rFonts w:ascii="Times New Roman" w:hAnsi="Times New Roman" w:cs="Times New Roman"/>
        </w:rPr>
        <w:t>{Angus:2001ur}</w:t>
      </w:r>
      <w:r w:rsidR="00073FAE">
        <w:rPr>
          <w:rFonts w:ascii="Times New Roman" w:hAnsi="Times New Roman" w:cs="Times New Roman"/>
          <w:color w:val="000000"/>
        </w:rPr>
        <w:fldChar w:fldCharType="end"/>
      </w:r>
      <w:r w:rsidR="00DC52D9">
        <w:rPr>
          <w:rFonts w:ascii="Times New Roman" w:hAnsi="Times New Roman" w:cs="Times New Roman"/>
          <w:color w:val="000000"/>
        </w:rPr>
        <w:t xml:space="preserve"> </w:t>
      </w:r>
      <w:r w:rsidR="001D6866">
        <w:rPr>
          <w:rFonts w:ascii="Times New Roman" w:hAnsi="Times New Roman" w:cs="Times New Roman"/>
          <w:color w:val="000000"/>
        </w:rPr>
        <w:t xml:space="preserve">or required vasopressors while in the ICU, as well if IAC placement was performed prior to ICU admission.  </w:t>
      </w:r>
      <w:r w:rsidR="00F10266">
        <w:rPr>
          <w:rFonts w:ascii="Times New Roman" w:hAnsi="Times New Roman" w:cs="Times New Roman"/>
          <w:color w:val="000000"/>
        </w:rPr>
        <w:t xml:space="preserve">As the majority of patients in the cardiac surgery </w:t>
      </w:r>
      <w:r w:rsidR="005F61CE">
        <w:rPr>
          <w:rFonts w:ascii="Times New Roman" w:hAnsi="Times New Roman" w:cs="Times New Roman"/>
          <w:color w:val="000000"/>
        </w:rPr>
        <w:t>recovery unit (CSRU)</w:t>
      </w:r>
      <w:r w:rsidR="00F10266">
        <w:rPr>
          <w:rFonts w:ascii="Times New Roman" w:hAnsi="Times New Roman" w:cs="Times New Roman"/>
          <w:color w:val="000000"/>
        </w:rPr>
        <w:t xml:space="preserve"> had an IAC placed prior to ICU arrival, all patients from cardiac surgery ICU were also excluded from this analysis.  </w:t>
      </w:r>
      <w:r w:rsidR="00C96E0E">
        <w:rPr>
          <w:rFonts w:ascii="Times New Roman" w:hAnsi="Times New Roman" w:cs="Times New Roman"/>
          <w:color w:val="000000"/>
        </w:rPr>
        <w:t>Additionally, to ensure the independenc</w:t>
      </w:r>
      <w:r w:rsidR="00DC52D9">
        <w:rPr>
          <w:rFonts w:ascii="Times New Roman" w:hAnsi="Times New Roman" w:cs="Times New Roman"/>
          <w:color w:val="000000"/>
        </w:rPr>
        <w:t>e</w:t>
      </w:r>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p>
    <w:p w:rsidR="00634BCF" w:rsidRDefault="001E6893" w:rsidP="001D6866">
      <w:pPr>
        <w:spacing w:line="480" w:lineRule="auto"/>
        <w:rPr>
          <w:rFonts w:ascii="Times New Roman" w:hAnsi="Times New Roman" w:cs="Times New Roman"/>
          <w:color w:val="000000"/>
        </w:rPr>
      </w:pPr>
      <w:r>
        <w:rPr>
          <w:rFonts w:ascii="Times New Roman" w:hAnsi="Times New Roman" w:cs="Times New Roman"/>
          <w:color w:val="000000"/>
        </w:rPr>
        <w:tab/>
        <w:t>Co-incident diseases were obtained based on International Classification of Diseases, 9</w:t>
      </w:r>
      <w:r w:rsidRPr="001E6893">
        <w:rPr>
          <w:rFonts w:ascii="Times New Roman" w:hAnsi="Times New Roman" w:cs="Times New Roman"/>
          <w:color w:val="000000"/>
          <w:vertAlign w:val="superscript"/>
        </w:rPr>
        <w:t>th</w:t>
      </w:r>
      <w:r>
        <w:rPr>
          <w:rFonts w:ascii="Times New Roman" w:hAnsi="Times New Roman" w:cs="Times New Roman"/>
          <w:color w:val="000000"/>
        </w:rPr>
        <w:t xml:space="preserve"> revision, Clinical Modification (ICD-9-CM). </w:t>
      </w:r>
      <w:r>
        <w:rPr>
          <w:rFonts w:ascii="Times New Roman" w:hAnsi="Times New Roman" w:cs="Times New Roman"/>
          <w:color w:val="000000"/>
        </w:rPr>
        <w:tab/>
        <w:t xml:space="preserve">The Sequential Organ Failure Assessment score (SOFA) reported is at the time of ICU admission, and all laboratory values reported are the result most immediately </w:t>
      </w:r>
      <w:r w:rsidR="00C456D2">
        <w:rPr>
          <w:rFonts w:ascii="Times New Roman" w:hAnsi="Times New Roman" w:cs="Times New Roman"/>
          <w:color w:val="000000"/>
        </w:rPr>
        <w:t>preceding</w:t>
      </w:r>
      <w:r>
        <w:rPr>
          <w:rFonts w:ascii="Times New Roman" w:hAnsi="Times New Roman" w:cs="Times New Roman"/>
          <w:color w:val="000000"/>
        </w:rPr>
        <w:t xml:space="preserve"> mechanical ventilation.</w:t>
      </w:r>
    </w:p>
    <w:p w:rsidR="00D717F6" w:rsidRPr="00564C0B" w:rsidRDefault="00D717F6" w:rsidP="001D6866">
      <w:pPr>
        <w:spacing w:line="480" w:lineRule="auto"/>
        <w:rPr>
          <w:rFonts w:ascii="Times New Roman" w:hAnsi="Times New Roman" w:cs="Times New Roman"/>
          <w:color w:val="000000"/>
        </w:rPr>
      </w:pPr>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Default="008705D8" w:rsidP="00FC567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D717F6" w:rsidRPr="007675A3" w:rsidRDefault="00D717F6" w:rsidP="00FC5672">
      <w:pPr>
        <w:spacing w:line="480" w:lineRule="auto"/>
        <w:ind w:firstLine="720"/>
        <w:rPr>
          <w:rFonts w:ascii="Times New Roman" w:hAnsi="Times New Roman" w:cs="Times New Roman"/>
          <w:color w:val="000000"/>
          <w:u w:val="single"/>
        </w:rPr>
      </w:pP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r w:rsidR="00C456D2">
        <w:rPr>
          <w:rFonts w:ascii="Times New Roman" w:hAnsi="Times New Roman" w:cs="Times New Roman"/>
          <w:color w:val="000000"/>
        </w:rPr>
        <w:t>Thirty</w:t>
      </w:r>
      <w:r w:rsidR="00FC5672">
        <w:rPr>
          <w:rFonts w:ascii="Times New Roman" w:hAnsi="Times New Roman" w:cs="Times New Roman"/>
          <w:color w:val="000000"/>
        </w:rPr>
        <w:t xml:space="preserve"> pre-IAC</w:t>
      </w:r>
      <w:r w:rsidR="00F10266">
        <w:rPr>
          <w:rFonts w:ascii="Times New Roman" w:hAnsi="Times New Roman" w:cs="Times New Roman"/>
          <w:color w:val="000000"/>
        </w:rPr>
        <w:t xml:space="preserve"> placement</w:t>
      </w:r>
      <w:r w:rsidR="00FC5672">
        <w:rPr>
          <w:rFonts w:ascii="Times New Roman" w:hAnsi="Times New Roman" w:cs="Times New Roman"/>
          <w:color w:val="000000"/>
        </w:rPr>
        <w:t xml:space="preserve"> </w:t>
      </w:r>
      <w:r w:rsidR="00F8419D">
        <w:rPr>
          <w:rFonts w:ascii="Times New Roman" w:hAnsi="Times New Roman" w:cs="Times New Roman"/>
          <w:color w:val="000000"/>
        </w:rPr>
        <w:t xml:space="preserve">candidate variables </w:t>
      </w:r>
      <w:r w:rsidR="00FC5672">
        <w:rPr>
          <w:rFonts w:ascii="Times New Roman" w:hAnsi="Times New Roman" w:cs="Times New Roman"/>
          <w:color w:val="000000"/>
        </w:rPr>
        <w:t xml:space="preserve">including patient demographics, co-morbidities, vital signs, and pre-intervention laboratory results were </w:t>
      </w:r>
      <w:r w:rsidR="00F8419D">
        <w:rPr>
          <w:rFonts w:ascii="Times New Roman" w:hAnsi="Times New Roman" w:cs="Times New Roman"/>
          <w:color w:val="000000"/>
        </w:rPr>
        <w:t>selected</w:t>
      </w:r>
      <w:r w:rsidR="00FC5672">
        <w:rPr>
          <w:rFonts w:ascii="Times New Roman" w:hAnsi="Times New Roman" w:cs="Times New Roman"/>
          <w:color w:val="000000"/>
        </w:rPr>
        <w:t xml:space="preserve"> to estimate propensity for IAC insertion.  </w:t>
      </w:r>
      <w:ins w:id="2" w:author="ml f" w:date="2015-01-18T16:43:00Z">
        <w:r w:rsidR="00793D38">
          <w:rPr>
            <w:rFonts w:ascii="Times New Roman" w:hAnsi="Times New Roman" w:cs="Times New Roman"/>
            <w:color w:val="000000"/>
          </w:rPr>
          <w:t xml:space="preserve">As shown in Table ?, </w:t>
        </w:r>
      </w:ins>
      <w:ins w:id="3" w:author="ml f" w:date="2015-01-18T16:40:00Z">
        <w:r w:rsidR="00793D38">
          <w:rPr>
            <w:rFonts w:ascii="Times New Roman" w:hAnsi="Times New Roman" w:cs="Times New Roman"/>
            <w:color w:val="000000"/>
          </w:rPr>
          <w:t xml:space="preserve">The </w:t>
        </w:r>
      </w:ins>
      <w:ins w:id="4" w:author="ml f" w:date="2015-01-18T16:43:00Z">
        <w:r w:rsidR="00793D38">
          <w:rPr>
            <w:rFonts w:ascii="Times New Roman" w:hAnsi="Times New Roman" w:cs="Times New Roman"/>
            <w:color w:val="000000"/>
          </w:rPr>
          <w:t xml:space="preserve"> proposed model consisted of 31 covariates. </w:t>
        </w:r>
      </w:ins>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model and to avoid overfitting, the goodness-of-fit of the prediction model w</w:t>
      </w:r>
      <w:r w:rsidR="00DC52D9">
        <w:rPr>
          <w:rFonts w:ascii="Times New Roman" w:hAnsi="Times New Roman" w:cs="Times New Roman"/>
          <w:color w:val="000000"/>
        </w:rPr>
        <w:t>as</w:t>
      </w:r>
      <w:r w:rsidR="00FC5672" w:rsidRPr="00D252DB">
        <w:rPr>
          <w:rFonts w:ascii="Times New Roman" w:hAnsi="Times New Roman" w:cs="Times New Roman"/>
          <w:color w:val="000000"/>
        </w:rPr>
        <w:t xml:space="preserve"> evaluated based on the average area under Receiver Operating Characteristics (ROC) curve</w:t>
      </w:r>
      <w:r w:rsidR="00DC52D9">
        <w:rPr>
          <w:rFonts w:ascii="Times New Roman" w:hAnsi="Times New Roman" w:cs="Times New Roman"/>
          <w:color w:val="000000"/>
        </w:rPr>
        <w:t xml:space="preserve"> using </w:t>
      </w:r>
      <w:r w:rsidR="00401915">
        <w:rPr>
          <w:rFonts w:ascii="Times New Roman" w:hAnsi="Times New Roman" w:cs="Times New Roman"/>
          <w:color w:val="000000"/>
        </w:rPr>
        <w:t>10</w:t>
      </w:r>
      <w:r w:rsidR="00DC52D9">
        <w:rPr>
          <w:rFonts w:ascii="Times New Roman" w:hAnsi="Times New Roman" w:cs="Times New Roman"/>
          <w:color w:val="000000"/>
        </w:rPr>
        <w:t>-fold cross-validation</w:t>
      </w:r>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w:t>
      </w:r>
      <w:ins w:id="5" w:author="ml f" w:date="2015-01-18T16:16:00Z">
        <w:r w:rsidR="0080751F">
          <w:rPr>
            <w:rFonts w:ascii="Times New Roman" w:hAnsi="Times New Roman" w:cs="Times New Roman"/>
            <w:color w:val="000000"/>
          </w:rPr>
          <w:t xml:space="preserve">The predictive model was also evaluated with the </w:t>
        </w:r>
      </w:ins>
      <w:ins w:id="6" w:author="ml f" w:date="2015-01-18T16:18:00Z">
        <w:r w:rsidR="0080751F" w:rsidRPr="0080751F">
          <w:rPr>
            <w:rFonts w:ascii="Times New Roman" w:hAnsi="Times New Roman" w:cs="Times New Roman"/>
            <w:color w:val="000000"/>
          </w:rPr>
          <w:t>Hosmer–Lemeshow test</w:t>
        </w:r>
      </w:ins>
      <w:ins w:id="7" w:author="ml f" w:date="2015-01-18T16:48:00Z">
        <w:r w:rsidR="00793D38">
          <w:rPr>
            <w:rFonts w:ascii="Times New Roman" w:hAnsi="Times New Roman" w:cs="Times New Roman"/>
            <w:color w:val="000000"/>
          </w:rPr>
          <w:t xml:space="preserve"> (HL-test)</w:t>
        </w:r>
      </w:ins>
      <w:ins w:id="8" w:author="ml f" w:date="2015-01-18T16:18:00Z">
        <w:r w:rsidR="0080751F">
          <w:rPr>
            <w:rFonts w:ascii="Times New Roman" w:hAnsi="Times New Roman" w:cs="Times New Roman"/>
            <w:color w:val="000000"/>
          </w:rPr>
          <w:t xml:space="preserve">. Since 31 covariates were involved in the predictive model, the </w:t>
        </w:r>
        <w:r w:rsidR="0080751F" w:rsidRPr="0080751F">
          <w:rPr>
            <w:rFonts w:ascii="Times New Roman" w:hAnsi="Times New Roman" w:cs="Times New Roman"/>
            <w:color w:val="000000"/>
          </w:rPr>
          <w:t>Hosmer–Lemeshow test</w:t>
        </w:r>
        <w:r w:rsidR="0080751F">
          <w:rPr>
            <w:rFonts w:ascii="Times New Roman" w:hAnsi="Times New Roman" w:cs="Times New Roman"/>
            <w:color w:val="000000"/>
          </w:rPr>
          <w:t xml:space="preserve"> was conducted with 35</w:t>
        </w:r>
      </w:ins>
      <w:ins w:id="9" w:author="ml f" w:date="2015-01-18T16:19:00Z">
        <w:r w:rsidR="0080751F">
          <w:rPr>
            <w:rFonts w:ascii="Times New Roman" w:hAnsi="Times New Roman" w:cs="Times New Roman"/>
            <w:color w:val="000000"/>
          </w:rPr>
          <w:t xml:space="preserve"> (&gt;31+2)</w:t>
        </w:r>
      </w:ins>
      <w:ins w:id="10" w:author="ml f" w:date="2015-01-18T16:18:00Z">
        <w:r w:rsidR="0080751F">
          <w:rPr>
            <w:rFonts w:ascii="Times New Roman" w:hAnsi="Times New Roman" w:cs="Times New Roman"/>
            <w:color w:val="000000"/>
          </w:rPr>
          <w:t xml:space="preserve"> groups</w:t>
        </w:r>
      </w:ins>
      <w:ins w:id="11" w:author="ml f" w:date="2015-01-18T16:19:00Z">
        <w:r w:rsidR="0080751F">
          <w:rPr>
            <w:rFonts w:ascii="Times New Roman" w:hAnsi="Times New Roman" w:cs="Times New Roman"/>
            <w:color w:val="000000"/>
          </w:rPr>
          <w:t>.</w:t>
        </w:r>
      </w:ins>
      <w:r w:rsidR="00FC5672">
        <w:rPr>
          <w:rFonts w:ascii="Times New Roman" w:hAnsi="Times New Roman" w:cs="Times New Roman"/>
          <w:color w:val="000000"/>
        </w:rPr>
        <w:t xml:space="preserve"> Patients with or without IAC placement were then matched based on the estimated propensity scores </w:t>
      </w:r>
      <w:r w:rsidR="00D05E12">
        <w:rPr>
          <w:rFonts w:ascii="Times New Roman" w:hAnsi="Times New Roman" w:cs="Times New Roman"/>
          <w:color w:val="000000"/>
        </w:rPr>
        <w:t>using</w:t>
      </w:r>
      <w:r w:rsidR="00FC5672">
        <w:rPr>
          <w:rFonts w:ascii="Times New Roman" w:hAnsi="Times New Roman" w:cs="Times New Roman"/>
          <w:color w:val="000000"/>
        </w:rPr>
        <w:t xml:space="preserve"> one-to-one matching </w:t>
      </w:r>
      <w:ins w:id="12" w:author="ml f" w:date="2015-01-18T16:21:00Z">
        <w:r w:rsidR="0080751F">
          <w:rPr>
            <w:rFonts w:ascii="Times New Roman" w:hAnsi="Times New Roman" w:cs="Times New Roman"/>
            <w:color w:val="000000"/>
          </w:rPr>
          <w:t xml:space="preserve">without replacement and </w:t>
        </w:r>
      </w:ins>
      <w:r w:rsidR="00FC5672">
        <w:rPr>
          <w:rFonts w:ascii="Times New Roman" w:hAnsi="Times New Roman" w:cs="Times New Roman"/>
          <w:color w:val="000000"/>
        </w:rPr>
        <w:t xml:space="preserve">with a caliper of 0.01.  </w:t>
      </w:r>
    </w:p>
    <w:p w:rsidR="00121A79" w:rsidRPr="00AE255D" w:rsidRDefault="00121A79" w:rsidP="00121A79">
      <w:pPr>
        <w:spacing w:line="480" w:lineRule="auto"/>
        <w:ind w:firstLine="720"/>
        <w:rPr>
          <w:rFonts w:ascii="Times New Roman" w:hAnsi="Times New Roman" w:cs="Times New Roman"/>
          <w:color w:val="000000"/>
        </w:rPr>
      </w:pPr>
      <w:r w:rsidRPr="00101068">
        <w:rPr>
          <w:rFonts w:ascii="Times New Roman" w:hAnsi="Times New Roman" w:cs="Times New Roman"/>
          <w:color w:val="000000"/>
        </w:rPr>
        <w:t>We assessed the degree of balance in measured covariates between the</w:t>
      </w:r>
      <w:r>
        <w:rPr>
          <w:rFonts w:ascii="Times New Roman" w:hAnsi="Times New Roman" w:cs="Times New Roman"/>
          <w:color w:val="000000"/>
        </w:rPr>
        <w:t xml:space="preserve"> IAC and Non-IAC</w:t>
      </w:r>
      <w:r w:rsidRPr="00101068">
        <w:rPr>
          <w:rFonts w:ascii="Times New Roman" w:hAnsi="Times New Roman" w:cs="Times New Roman"/>
          <w:color w:val="000000"/>
        </w:rPr>
        <w:t xml:space="preserve"> groups</w:t>
      </w:r>
      <w:r>
        <w:rPr>
          <w:rFonts w:ascii="Times New Roman" w:hAnsi="Times New Roman" w:cs="Times New Roman"/>
          <w:color w:val="000000"/>
        </w:rPr>
        <w:t xml:space="preserve"> </w:t>
      </w:r>
      <w:r w:rsidRPr="00101068">
        <w:rPr>
          <w:rFonts w:ascii="Times New Roman" w:hAnsi="Times New Roman" w:cs="Times New Roman"/>
          <w:color w:val="000000"/>
        </w:rPr>
        <w:t>by comparing</w:t>
      </w:r>
      <w:r>
        <w:rPr>
          <w:rFonts w:ascii="Times New Roman" w:hAnsi="Times New Roman" w:cs="Times New Roman"/>
          <w:color w:val="000000"/>
        </w:rPr>
        <w:t xml:space="preserve"> </w:t>
      </w:r>
      <w:r w:rsidRPr="00101068">
        <w:rPr>
          <w:rFonts w:ascii="Times New Roman" w:hAnsi="Times New Roman" w:cs="Times New Roman"/>
          <w:color w:val="000000"/>
        </w:rPr>
        <w:t>the distributions of categorical and continuous variables</w:t>
      </w:r>
      <w:r>
        <w:rPr>
          <w:rFonts w:ascii="Times New Roman" w:hAnsi="Times New Roman" w:cs="Times New Roman"/>
          <w:color w:val="000000"/>
        </w:rPr>
        <w:t>. Since the continuous variables were not normally distributed, median values and Inter Quartile Range (IQR) were used to summarize distributions.</w:t>
      </w:r>
      <w:r w:rsidRPr="00101068">
        <w:rPr>
          <w:rFonts w:ascii="Times New Roman" w:hAnsi="Times New Roman" w:cs="Times New Roman"/>
          <w:color w:val="000000"/>
        </w:rPr>
        <w:t xml:space="preserve"> </w:t>
      </w:r>
      <w:r>
        <w:rPr>
          <w:rFonts w:ascii="Times New Roman" w:hAnsi="Times New Roman" w:cs="Times New Roman"/>
          <w:color w:val="000000"/>
        </w:rPr>
        <w:t xml:space="preserve">The Fisher’s exact test and </w:t>
      </w:r>
      <w:r w:rsidRPr="00101068">
        <w:rPr>
          <w:rFonts w:ascii="Times New Roman" w:hAnsi="Times New Roman" w:cs="Times New Roman"/>
          <w:color w:val="000000"/>
        </w:rPr>
        <w:t>Wilcoxon rank-sum test</w:t>
      </w:r>
      <w:r>
        <w:rPr>
          <w:rFonts w:ascii="Times New Roman" w:hAnsi="Times New Roman" w:cs="Times New Roman"/>
          <w:color w:val="000000"/>
        </w:rPr>
        <w:t xml:space="preserve">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Default="00E735AA" w:rsidP="00D86314">
      <w:pPr>
        <w:spacing w:line="480" w:lineRule="auto"/>
        <w:ind w:firstLine="720"/>
        <w:rPr>
          <w:ins w:id="13" w:author="ml f" w:date="2015-01-18T16:13:00Z"/>
        </w:rPr>
      </w:pPr>
      <w:r>
        <w:t xml:space="preserve">In univariate analyses, a </w:t>
      </w:r>
      <w:del w:id="14" w:author="ml f" w:date="2015-01-18T16:13:00Z">
        <w:r w:rsidR="005A44DC" w:rsidDel="0080751F">
          <w:delText>chi-squared</w:delText>
        </w:r>
      </w:del>
      <w:ins w:id="15" w:author="ml f" w:date="2015-01-18T16:13:00Z">
        <w:r w:rsidR="0080751F">
          <w:t>fisher’s exact</w:t>
        </w:r>
      </w:ins>
      <w:r w:rsidR="005A44DC">
        <w:t xml:space="preserve"> test was performed</w:t>
      </w:r>
      <w:r>
        <w:t xml:space="preserve"> for binary outcomes, and </w:t>
      </w:r>
      <w:r w:rsidR="00564C0B">
        <w:t>unpaired t-tests for continuous outcomes</w:t>
      </w:r>
      <w:r w:rsidR="00297B86">
        <w:t xml:space="preserve">.  </w:t>
      </w:r>
      <w:r w:rsidR="00E909FF">
        <w:t xml:space="preserve">As mortality is a competing risk </w:t>
      </w:r>
      <w:r>
        <w:t>for</w:t>
      </w:r>
      <w:r w:rsidR="00E909FF">
        <w:t xml:space="preserve"> ICU LOS, total LOS, and duration of mechanical ventilation</w:t>
      </w:r>
      <w:r w:rsidR="00D86314">
        <w:t xml:space="preserve">, we used the cumulative incidence function to estimate the probability of the secondary outcome while allowing for the possibility of alternative </w:t>
      </w:r>
      <w:r w:rsidR="00D8469E">
        <w:t xml:space="preserve">outcomes (e.g. death) to occur </w:t>
      </w:r>
      <w:r w:rsidR="00073FAE">
        <w:fldChar w:fldCharType="begin"/>
      </w:r>
      <w:r w:rsidR="006C4B3A">
        <w:instrText xml:space="preserve"> ADDIN PAPERS2_CITATIONS &lt;citation&gt;&lt;uuid&gt;AF81CBB7-88BD-41B6-A06E-F8C7100C5244&lt;/uuid&gt;&lt;priority&gt;5&lt;/priority&gt;&lt;publications&gt;&lt;publication&gt;&lt;location&gt;&amp;lt;html&amp;gt;&amp;lt;head&amp;gt;&amp;lt;meta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073FAE">
        <w:fldChar w:fldCharType="separate"/>
      </w:r>
      <w:r w:rsidR="00D8469E">
        <w:rPr>
          <w:rFonts w:ascii="Cambria" w:hAnsi="Cambria" w:cs="Cambria"/>
        </w:rPr>
        <w:t>{Kalbfleisch:2002tk}</w:t>
      </w:r>
      <w:r w:rsidR="00073FAE">
        <w:fldChar w:fldCharType="end"/>
      </w:r>
      <w:r w:rsidR="00D8469E">
        <w:t>.</w:t>
      </w:r>
    </w:p>
    <w:p w:rsidR="0080751F" w:rsidRPr="0080751F" w:rsidRDefault="0080751F" w:rsidP="0080751F">
      <w:pPr>
        <w:numPr>
          <w:ins w:id="16" w:author="ml f" w:date="2015-01-18T16:13:00Z"/>
        </w:numPr>
        <w:spacing w:line="480" w:lineRule="auto"/>
        <w:rPr>
          <w:ins w:id="17" w:author="ml f" w:date="2015-01-18T16:13:00Z"/>
          <w:u w:val="single"/>
          <w:rPrChange w:id="18" w:author="ml f" w:date="2015-01-18T16:13:00Z">
            <w:rPr>
              <w:ins w:id="19" w:author="ml f" w:date="2015-01-18T16:13:00Z"/>
            </w:rPr>
          </w:rPrChange>
        </w:rPr>
        <w:pPrChange w:id="20" w:author="ml f" w:date="2015-01-18T16:13:00Z">
          <w:pPr>
            <w:spacing w:line="480" w:lineRule="auto"/>
            <w:ind w:firstLine="720"/>
          </w:pPr>
        </w:pPrChange>
      </w:pPr>
      <w:ins w:id="21" w:author="ml f" w:date="2015-01-18T16:13:00Z">
        <w:r w:rsidRPr="0080751F">
          <w:rPr>
            <w:u w:val="single"/>
            <w:rPrChange w:id="22" w:author="ml f" w:date="2015-01-18T16:13:00Z">
              <w:rPr/>
            </w:rPrChange>
          </w:rPr>
          <w:t>Sensitivity Analysis</w:t>
        </w:r>
      </w:ins>
    </w:p>
    <w:p w:rsidR="0080751F" w:rsidRDefault="0080751F" w:rsidP="00D86314">
      <w:pPr>
        <w:numPr>
          <w:ins w:id="23" w:author="ml f" w:date="2015-01-18T16:13:00Z"/>
        </w:numPr>
        <w:spacing w:line="480" w:lineRule="auto"/>
        <w:ind w:firstLine="720"/>
        <w:rPr>
          <w:ins w:id="24" w:author="ml f" w:date="2015-01-18T16:26:00Z"/>
        </w:rPr>
      </w:pPr>
      <w:ins w:id="25" w:author="ml f" w:date="2015-01-18T16:23:00Z">
        <w:r>
          <w:t xml:space="preserve">How </w:t>
        </w:r>
      </w:ins>
      <w:ins w:id="26" w:author="ml f" w:date="2015-01-18T16:24:00Z">
        <w:r>
          <w:t>various</w:t>
        </w:r>
      </w:ins>
      <w:ins w:id="27" w:author="ml f" w:date="2015-01-18T16:23:00Z">
        <w:r>
          <w:t xml:space="preserve"> </w:t>
        </w:r>
      </w:ins>
      <w:ins w:id="28" w:author="ml f" w:date="2015-01-18T16:24:00Z">
        <w:r>
          <w:t xml:space="preserve">variations in the inclusion criteria, the propensity score predictive models and the matching caliper levels may influence the findings of the study were investigated with an extensive sensitivity study. </w:t>
        </w:r>
      </w:ins>
    </w:p>
    <w:p w:rsidR="0080751F" w:rsidRPr="00D86314" w:rsidRDefault="0080751F" w:rsidP="00D86314">
      <w:pPr>
        <w:numPr>
          <w:ins w:id="29" w:author="ml f" w:date="2015-01-18T16:26:00Z"/>
        </w:numPr>
        <w:spacing w:line="480" w:lineRule="auto"/>
        <w:ind w:firstLine="720"/>
      </w:pPr>
      <w:ins w:id="30" w:author="ml f" w:date="2015-01-18T16:26:00Z">
        <w:r>
          <w:t xml:space="preserve">In the study design, included patients needed to be intubated for </w:t>
        </w:r>
      </w:ins>
      <w:ins w:id="31" w:author="ml f" w:date="2015-01-18T16:24:00Z">
        <w:r>
          <w:t xml:space="preserve"> </w:t>
        </w:r>
      </w:ins>
      <w:ins w:id="32" w:author="ml f" w:date="2015-01-18T16:26:00Z">
        <w:r>
          <w:t xml:space="preserve">MV within the first 12 hours of ICU admissions. </w:t>
        </w:r>
      </w:ins>
      <w:ins w:id="33" w:author="ml f" w:date="2015-01-18T16:27:00Z">
        <w:r w:rsidR="00C660AC">
          <w:t>We have loosen the time constrain in our sensitivity study. To ensure variations to the propensity score models will not significan</w:t>
        </w:r>
      </w:ins>
      <w:ins w:id="34" w:author="ml f" w:date="2015-01-18T16:29:00Z">
        <w:r w:rsidR="00C660AC">
          <w:t>tly affect our findings, 20 different predictive models were generated with</w:t>
        </w:r>
      </w:ins>
      <w:ins w:id="35" w:author="ml f" w:date="2015-01-18T16:27:00Z">
        <w:r w:rsidR="00C660AC">
          <w:t xml:space="preserve"> </w:t>
        </w:r>
      </w:ins>
      <w:ins w:id="36" w:author="ml f" w:date="2015-01-18T16:30:00Z">
        <w:r w:rsidR="00C660AC">
          <w:t xml:space="preserve">random subsets of  the 31 covariates of the proposed model. </w:t>
        </w:r>
      </w:ins>
      <w:ins w:id="37" w:author="ml f" w:date="2015-01-18T16:34:00Z">
        <w:r w:rsidR="00C660AC">
          <w:t xml:space="preserve">In addition, to understand the matching caliper level may affect our findings, we </w:t>
        </w:r>
      </w:ins>
      <w:ins w:id="38" w:author="ml f" w:date="2015-01-18T16:35:00Z">
        <w:r w:rsidR="00C660AC">
          <w:t>slowly increased</w:t>
        </w:r>
      </w:ins>
      <w:ins w:id="39" w:author="ml f" w:date="2015-01-18T16:34:00Z">
        <w:r w:rsidR="00C660AC">
          <w:t xml:space="preserve"> the caliper level from 0.01 to 0.1 w</w:t>
        </w:r>
      </w:ins>
      <w:ins w:id="40" w:author="ml f" w:date="2015-01-18T16:36:00Z">
        <w:r w:rsidR="00C660AC">
          <w:t xml:space="preserve">ith 0.01 increment each time. With all these variations, we repeated </w:t>
        </w:r>
      </w:ins>
      <w:ins w:id="41" w:author="ml f" w:date="2015-01-18T16:37:00Z">
        <w:r w:rsidR="00C660AC">
          <w:t>the analysis to</w:t>
        </w:r>
      </w:ins>
      <w:ins w:id="42" w:author="ml f" w:date="2015-01-18T16:38:00Z">
        <w:r w:rsidR="009574C8">
          <w:t xml:space="preserve"> examine the association between IAC placement and patients’ 28-day mortality. In short, 400 sensitivity analyses were conducted.</w:t>
        </w:r>
      </w:ins>
      <w:ins w:id="43" w:author="ml f" w:date="2015-01-18T16:37:00Z">
        <w:r w:rsidR="00C660AC">
          <w:t xml:space="preserve"> </w:t>
        </w:r>
      </w:ins>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E735AA" w:rsidRDefault="00FC5672" w:rsidP="00D83DFC">
      <w:pPr>
        <w:spacing w:line="480" w:lineRule="auto"/>
      </w:pPr>
      <w:r>
        <w:rPr>
          <w:rFonts w:ascii="Times New Roman" w:hAnsi="Times New Roman" w:cs="Times New Roman"/>
          <w:b/>
        </w:rPr>
        <w:tab/>
      </w:r>
      <w:r w:rsidR="006226A5">
        <w:rPr>
          <w:rFonts w:ascii="Times New Roman" w:hAnsi="Times New Roman" w:cs="Times New Roman"/>
        </w:rPr>
        <w:t>Of the</w:t>
      </w:r>
      <w:r w:rsidR="00D8469E">
        <w:rPr>
          <w:rFonts w:ascii="Times New Roman" w:hAnsi="Times New Roman" w:cs="Times New Roman"/>
        </w:rPr>
        <w:t xml:space="preserve"> </w:t>
      </w:r>
      <w:r w:rsidR="004D3924" w:rsidRPr="00D252DB">
        <w:rPr>
          <w:rFonts w:ascii="Times New Roman" w:hAnsi="Times New Roman" w:cs="Times New Roman"/>
          <w:color w:val="000000"/>
        </w:rPr>
        <w:t xml:space="preserve">24,581 </w:t>
      </w:r>
      <w:r w:rsidR="00D8469E">
        <w:rPr>
          <w:rFonts w:ascii="Times New Roman" w:hAnsi="Times New Roman" w:cs="Times New Roman"/>
        </w:rPr>
        <w:t xml:space="preserve">MIMIC-II </w:t>
      </w:r>
      <w:r w:rsidR="006226A5">
        <w:rPr>
          <w:rFonts w:ascii="Times New Roman" w:hAnsi="Times New Roman" w:cs="Times New Roman"/>
        </w:rPr>
        <w:t>patients</w:t>
      </w:r>
      <w:r w:rsidR="00D8469E">
        <w:rPr>
          <w:rFonts w:ascii="Times New Roman" w:hAnsi="Times New Roman" w:cs="Times New Roman"/>
        </w:rPr>
        <w:t xml:space="preserve"> reviewed, 1,776 </w:t>
      </w:r>
      <w:r w:rsidR="006226A5">
        <w:rPr>
          <w:rFonts w:ascii="Times New Roman" w:hAnsi="Times New Roman" w:cs="Times New Roman"/>
        </w:rPr>
        <w:t>patients</w:t>
      </w:r>
      <w:r w:rsidR="00D8469E">
        <w:rPr>
          <w:rFonts w:ascii="Times New Roman" w:hAnsi="Times New Roman" w:cs="Times New Roman"/>
        </w:rPr>
        <w:t xml:space="preserve"> met inclusion criteria (Figure 1)</w:t>
      </w:r>
      <w:r w:rsidR="006226A5">
        <w:rPr>
          <w:rFonts w:ascii="Times New Roman" w:hAnsi="Times New Roman" w:cs="Times New Roman"/>
        </w:rPr>
        <w:t xml:space="preserve">, of which 44.6% had an IAC. </w:t>
      </w:r>
      <w:ins w:id="44" w:author="ml f" w:date="2015-01-18T16:47:00Z">
        <w:r w:rsidR="00793D38">
          <w:rPr>
            <w:rFonts w:ascii="Times New Roman" w:hAnsi="Times New Roman" w:cs="Times New Roman"/>
          </w:rPr>
          <w:t xml:space="preserve">The </w:t>
        </w:r>
        <w:r w:rsidR="00793D38">
          <w:t>p</w:t>
        </w:r>
      </w:ins>
      <w:del w:id="45" w:author="ml f" w:date="2015-01-18T16:47:00Z">
        <w:r w:rsidR="006226A5" w:rsidDel="00793D38">
          <w:delText>P</w:delText>
        </w:r>
      </w:del>
      <w:r w:rsidR="006226A5">
        <w:t xml:space="preserve">ropensity score </w:t>
      </w:r>
      <w:ins w:id="46" w:author="ml f" w:date="2015-01-18T16:47:00Z">
        <w:r w:rsidR="00793D38">
          <w:t xml:space="preserve">model </w:t>
        </w:r>
      </w:ins>
      <w:del w:id="47" w:author="ml f" w:date="2015-01-18T16:47:00Z">
        <w:r w:rsidR="006226A5" w:rsidDel="00793D38">
          <w:delText xml:space="preserve">matching </w:delText>
        </w:r>
      </w:del>
      <w:r w:rsidR="006226A5">
        <w:t>for</w:t>
      </w:r>
      <w:r w:rsidR="00CA54B6">
        <w:t xml:space="preserve"> IAC placement </w:t>
      </w:r>
      <w:r w:rsidR="006226A5">
        <w:t>yielded</w:t>
      </w:r>
      <w:r w:rsidR="00743522">
        <w:t xml:space="preserve"> </w:t>
      </w:r>
      <w:ins w:id="48" w:author="ml f" w:date="2015-01-18T16:47:00Z">
        <w:r w:rsidR="00793D38">
          <w:t>0.79 for the area under ROC curve and 0.83 for the h-statistics from the HL-test</w:t>
        </w:r>
      </w:ins>
      <w:del w:id="49" w:author="ml f" w:date="2015-01-18T16:47:00Z">
        <w:r w:rsidR="00743522" w:rsidDel="00793D38">
          <w:delText>a c-statistic of 0.79</w:delText>
        </w:r>
      </w:del>
      <w:ins w:id="50" w:author="ml f" w:date="2015-01-18T16:48:00Z">
        <w:r w:rsidR="00BA5624">
          <w:t>. Figure 2 further compared the distribution</w:t>
        </w:r>
      </w:ins>
      <w:ins w:id="51" w:author="ml f" w:date="2015-01-18T16:51:00Z">
        <w:r w:rsidR="00BA5624">
          <w:t>s</w:t>
        </w:r>
      </w:ins>
      <w:ins w:id="52" w:author="ml f" w:date="2015-01-18T16:48:00Z">
        <w:r w:rsidR="00BA5624">
          <w:t xml:space="preserve"> of propensity score before and after the matching</w:t>
        </w:r>
      </w:ins>
      <w:del w:id="53" w:author="ml f" w:date="2015-01-18T16:48:00Z">
        <w:r w:rsidR="00CA54B6" w:rsidDel="00BA5624">
          <w:delText>.</w:delText>
        </w:r>
      </w:del>
      <w:ins w:id="54" w:author="ml f" w:date="2015-01-18T16:49:00Z">
        <w:r w:rsidR="00BA5624">
          <w:t xml:space="preserve">. </w:t>
        </w:r>
      </w:ins>
      <w:ins w:id="55" w:author="ml f" w:date="2015-01-18T16:51:00Z">
        <w:r w:rsidR="00BA5624">
          <w:t xml:space="preserve">It has shown that the matching had </w:t>
        </w:r>
        <w:r w:rsidR="00BA5624">
          <w:t>successfully</w:t>
        </w:r>
        <w:r w:rsidR="00BA5624">
          <w:t xml:space="preserve"> align the propensity score distributions from both the IAC and non-IAC groups.</w:t>
        </w:r>
      </w:ins>
      <w:del w:id="56" w:author="ml f" w:date="2015-01-18T16:49:00Z">
        <w:r w:rsidR="00CA54B6" w:rsidDel="00BA5624">
          <w:delText xml:space="preserve"> </w:delText>
        </w:r>
      </w:del>
      <w:r w:rsidR="00CA54B6">
        <w:t xml:space="preserve"> After 1:1 matching, </w:t>
      </w:r>
      <w:r w:rsidR="00743522">
        <w:t>the propensity-matched sample consisted of 696 patients (348</w:t>
      </w:r>
      <w:r w:rsidR="00CA54B6">
        <w:t xml:space="preserve"> patients with respiratory failure who underwent IAC placement </w:t>
      </w:r>
      <w:r w:rsidR="00743522">
        <w:t>matched to</w:t>
      </w:r>
      <w:r w:rsidR="00CA54B6">
        <w:t xml:space="preserve"> </w:t>
      </w:r>
      <w:r w:rsidR="00743522">
        <w:t>348</w:t>
      </w:r>
      <w:r w:rsidR="00CA54B6">
        <w:t xml:space="preserve"> patients with respiratory failure who do no have an IAC placed</w:t>
      </w:r>
      <w:r w:rsidR="00743522">
        <w:t xml:space="preserve">).  </w:t>
      </w:r>
      <w:r w:rsidR="005A44DC">
        <w:t xml:space="preserve">In the matched cohort, the median age for the IAC and non-IAC groups were 54 (IQR 38-73) and 53 (IQR 35-72), respectively.  </w:t>
      </w:r>
      <w:r w:rsidR="00743522">
        <w:t>There were no differences in baseline covariates in the IAC and non-IAC propensity-matched groups</w:t>
      </w:r>
      <w:r w:rsidR="006226A5">
        <w:t xml:space="preserve"> (Figure 1), including chronic comorbidities and acute respiratory diagnoses </w:t>
      </w:r>
      <w:r w:rsidR="00100D99">
        <w:t>such as</w:t>
      </w:r>
      <w:r w:rsidR="006226A5">
        <w:t xml:space="preserve"> acute respiratory distress syndrome </w:t>
      </w:r>
      <w:r w:rsidR="00100D99">
        <w:t>and</w:t>
      </w:r>
      <w:r w:rsidR="006226A5">
        <w:t xml:space="preserve"> pneumonia (Table 1).</w:t>
      </w:r>
      <w:r w:rsidR="00E735AA">
        <w:t xml:space="preserve"> </w:t>
      </w:r>
    </w:p>
    <w:p w:rsidR="00A133D3" w:rsidRDefault="00100D99" w:rsidP="00BB3FB6">
      <w:pPr>
        <w:spacing w:line="480" w:lineRule="auto"/>
        <w:ind w:firstLine="720"/>
      </w:pPr>
      <w:r>
        <w:t>After</w:t>
      </w:r>
      <w:r w:rsidR="00E735AA">
        <w:t xml:space="preserve"> propensity </w:t>
      </w:r>
      <w:r>
        <w:t xml:space="preserve">score </w:t>
      </w:r>
      <w:r w:rsidR="00E735AA">
        <w:t>matching</w:t>
      </w:r>
      <w:r w:rsidR="00D83DFC">
        <w:t xml:space="preserve">, </w:t>
      </w:r>
      <w:r w:rsidR="00E735AA">
        <w:t>there was no difference in</w:t>
      </w:r>
      <w:r w:rsidR="00D83DFC">
        <w:t xml:space="preserve"> 28-day mortality </w:t>
      </w:r>
      <w:r w:rsidR="005A44DC">
        <w:t>in the IAC group</w:t>
      </w:r>
      <w:r w:rsidR="00C30868">
        <w:t xml:space="preserve"> versus the non-IAC group (</w:t>
      </w:r>
      <w:r w:rsidR="00E735AA">
        <w:t xml:space="preserve">14.7% vs 15.2, </w:t>
      </w:r>
      <w:r w:rsidR="00C30868">
        <w:t>p=</w:t>
      </w:r>
      <w:r w:rsidR="00C93FB6">
        <w:t>0.9</w:t>
      </w:r>
      <w:r w:rsidR="002E3686">
        <w:t>; Table 2</w:t>
      </w:r>
      <w:r w:rsidR="00C30868">
        <w:t xml:space="preserve">). </w:t>
      </w:r>
      <w:r w:rsidR="00370845">
        <w:t xml:space="preserve"> </w:t>
      </w:r>
      <w:r w:rsidR="00BB3FB6">
        <w:t>Patient</w:t>
      </w:r>
      <w:r w:rsidR="008B3214">
        <w:t>s</w:t>
      </w:r>
      <w:r w:rsidR="00BB3FB6">
        <w:t xml:space="preserve"> with an IAC had a significantly </w:t>
      </w:r>
      <w:r w:rsidR="008B3214">
        <w:t>hig</w:t>
      </w:r>
      <w:r w:rsidR="00091550">
        <w:t>h</w:t>
      </w:r>
      <w:r w:rsidR="008B3214">
        <w:t xml:space="preserve">er </w:t>
      </w:r>
      <w:r w:rsidR="00BB3FB6">
        <w:t>like</w:t>
      </w:r>
      <w:ins w:id="57" w:author="lceli" w:date="2015-01-13T10:31:00Z">
        <w:r w:rsidR="00932E70">
          <w:t>li</w:t>
        </w:r>
      </w:ins>
      <w:r w:rsidR="00BB3FB6">
        <w:t xml:space="preserve">hood </w:t>
      </w:r>
      <w:r w:rsidR="008B3214">
        <w:t>for longer ICU stay</w:t>
      </w:r>
      <w:r w:rsidR="00BB3FB6">
        <w:t xml:space="preserve"> (sub-hazard ratio 0.72, p&lt;0.001, 95% CI [0.61, 0.86])</w:t>
      </w:r>
      <w:r w:rsidR="008B3214">
        <w:t xml:space="preserve"> and</w:t>
      </w:r>
      <w:r w:rsidR="00BB3FB6">
        <w:t xml:space="preserve"> </w:t>
      </w:r>
      <w:r w:rsidR="008B3214">
        <w:t>longer hospital stay</w:t>
      </w:r>
      <w:r w:rsidR="00BB3FB6">
        <w:t xml:space="preserve"> (sub-HR 0.71, p&lt;0.0001, 95% CI [0.6, 0.84])</w:t>
      </w:r>
      <w:r w:rsidR="008B3214">
        <w:t xml:space="preserve">. </w:t>
      </w:r>
      <w:commentRangeStart w:id="58"/>
      <w:r w:rsidR="008B3214">
        <w:t>Patient</w:t>
      </w:r>
      <w:r w:rsidR="00BB3FB6">
        <w:t xml:space="preserve"> </w:t>
      </w:r>
      <w:r w:rsidR="008B3214">
        <w:t>with an IAC also was less likely to</w:t>
      </w:r>
      <w:r w:rsidR="00BB3FB6">
        <w:t xml:space="preserve"> undergo successful extubation (sub-HR 0.74, p&lt;0.0001, 95% CI [0.63, 0.87]).   </w:t>
      </w:r>
      <w:commentRangeEnd w:id="58"/>
      <w:r w:rsidR="00932E70">
        <w:rPr>
          <w:rStyle w:val="CommentReference"/>
        </w:rPr>
        <w:commentReference w:id="58"/>
      </w:r>
      <w:r w:rsidR="00BB3FB6">
        <w:t xml:space="preserve">When survivors and non-survivors were </w:t>
      </w:r>
      <w:r w:rsidR="00D9006C">
        <w:t>separately analyzed</w:t>
      </w:r>
      <w:r w:rsidR="00BB3FB6">
        <w:t>, ICU LOS, hospital LOS, and duration of mechanical ventilation were significant</w:t>
      </w:r>
      <w:r w:rsidR="00096A90">
        <w:t xml:space="preserve">ly shorter </w:t>
      </w:r>
      <w:r w:rsidR="00D9006C">
        <w:t xml:space="preserve">among patients who did not have an IAC </w:t>
      </w:r>
      <w:r w:rsidR="00096A90">
        <w:t xml:space="preserve"> (T</w:t>
      </w:r>
      <w:r w:rsidR="00BB3FB6">
        <w:t xml:space="preserve">able 2).  </w:t>
      </w:r>
      <w:r w:rsidR="00E735AA">
        <w:t xml:space="preserve">Patients with an IAC had </w:t>
      </w:r>
      <w:r w:rsidR="00A133D3">
        <w:t>a median difference of 1.28 more</w:t>
      </w:r>
      <w:r w:rsidR="00E735AA">
        <w:t xml:space="preserve"> arterial blood gas measurements performed per day</w:t>
      </w:r>
      <w:r w:rsidR="00A133D3">
        <w:t xml:space="preserve"> (p&lt;0.0001). </w:t>
      </w:r>
    </w:p>
    <w:p w:rsidR="00380A82" w:rsidRDefault="00380A82">
      <w:pPr>
        <w:rPr>
          <w:b/>
        </w:rPr>
      </w:pPr>
    </w:p>
    <w:p w:rsidR="00380A82" w:rsidRDefault="00380A82">
      <w:pPr>
        <w:rPr>
          <w:b/>
        </w:rPr>
      </w:pPr>
      <w:r>
        <w:rPr>
          <w:b/>
        </w:rPr>
        <w:t>DISCUSSION</w:t>
      </w:r>
    </w:p>
    <w:p w:rsidR="00380A82" w:rsidRDefault="00380A82">
      <w:pPr>
        <w:rPr>
          <w:b/>
        </w:rPr>
      </w:pPr>
    </w:p>
    <w:p w:rsidR="00224551" w:rsidRDefault="00143E57" w:rsidP="00224551">
      <w:pPr>
        <w:spacing w:line="480" w:lineRule="auto"/>
        <w:ind w:firstLine="720"/>
      </w:pPr>
      <w:r>
        <w:t xml:space="preserve">In this </w:t>
      </w:r>
      <w:r w:rsidR="00CE09E8">
        <w:t>propensity-matched</w:t>
      </w:r>
      <w:r>
        <w:t xml:space="preserve"> cohort </w:t>
      </w:r>
      <w:r w:rsidR="00CE09E8">
        <w:t xml:space="preserve">analysis of </w:t>
      </w:r>
      <w:r>
        <w:t xml:space="preserve">mechanically ventilated patients who do not </w:t>
      </w:r>
      <w:r w:rsidR="006E20D6">
        <w:t xml:space="preserve">require vasopressor support, we report </w:t>
      </w:r>
      <w:r w:rsidR="00CE09E8">
        <w:t>no association between</w:t>
      </w:r>
      <w:r w:rsidR="006E20D6">
        <w:t xml:space="preserve"> the placement of an invasive arterial catheter </w:t>
      </w:r>
      <w:r w:rsidR="00CE09E8">
        <w:t>with 28-day mortality</w:t>
      </w:r>
      <w:r w:rsidR="002A3942">
        <w:t xml:space="preserve">.  Placement of IACs was, however, </w:t>
      </w:r>
      <w:r w:rsidR="006E20D6">
        <w:t>associated with a longer duration of mechanical ventilation</w:t>
      </w:r>
      <w:r w:rsidR="00CE09E8">
        <w:t xml:space="preserve">, ICU, and hospital LOS, and </w:t>
      </w:r>
      <w:r w:rsidR="006E20D6">
        <w:t xml:space="preserve">an increased </w:t>
      </w:r>
      <w:r w:rsidR="00C56927">
        <w:t>frequency</w:t>
      </w:r>
      <w:r w:rsidR="006E20D6">
        <w:t xml:space="preserve"> of arterial blood gas measurements</w:t>
      </w:r>
      <w:r w:rsidR="00D05E12">
        <w:t xml:space="preserve"> after matching patients for propensity to receive an IAC</w:t>
      </w:r>
      <w:r w:rsidR="006E20D6">
        <w:t xml:space="preserve">. </w:t>
      </w:r>
    </w:p>
    <w:p w:rsidR="00224551" w:rsidRDefault="00224551" w:rsidP="00224551">
      <w:pPr>
        <w:spacing w:line="480" w:lineRule="auto"/>
        <w:ind w:firstLine="720"/>
      </w:pPr>
      <w:r>
        <w:t xml:space="preserve">The care of critically ill patients is </w:t>
      </w:r>
      <w:r w:rsidR="001A5600">
        <w:t>an excellent case study in</w:t>
      </w:r>
      <w:r>
        <w:t xml:space="preserve"> the </w:t>
      </w:r>
      <w:r w:rsidR="00D9006C">
        <w:t>adoption of</w:t>
      </w:r>
      <w:r>
        <w:t xml:space="preserve"> technological advancement within healthcare.  An example of this is the use of pulmonary arterial catheters (PAC) in critically ill patients, which was a widely </w:t>
      </w:r>
      <w:r w:rsidR="001A5600">
        <w:t xml:space="preserve">accepted and </w:t>
      </w:r>
      <w:r>
        <w:t>used monitoring device before 13</w:t>
      </w:r>
      <w:r w:rsidR="001A5600">
        <w:t xml:space="preserve"> subsequent</w:t>
      </w:r>
      <w:r>
        <w:t xml:space="preserve"> randomized clinical trials and </w:t>
      </w:r>
      <w:r w:rsidR="001A5600">
        <w:t>repeated</w:t>
      </w:r>
      <w:r>
        <w:t xml:space="preserve"> meta-analyses demonstrated no improvement in patient outcomes </w:t>
      </w:r>
      <w:r w:rsidR="00073FAE">
        <w:fldChar w:fldCharType="begin"/>
      </w:r>
      <w:r w:rsidR="006C4B3A">
        <w:instrText xml:space="preserve"> ADDIN PAPERS2_CITATIONS &lt;citation&gt;&lt;uuid&gt;1F86CB55-08CA-4394-AAB9-0287C4D029F6&lt;/uuid&gt;&lt;priority&gt;6&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073FAE">
        <w:fldChar w:fldCharType="separate"/>
      </w:r>
      <w:r>
        <w:rPr>
          <w:rFonts w:ascii="Cambria" w:hAnsi="Cambria" w:cs="Cambria"/>
        </w:rPr>
        <w:t>{Shah:2005kn, Rajaram:2013dw}</w:t>
      </w:r>
      <w:r w:rsidR="00073FAE">
        <w:fldChar w:fldCharType="end"/>
      </w:r>
      <w:r w:rsidR="001A5600">
        <w:t xml:space="preserve"> led to </w:t>
      </w:r>
      <w:r>
        <w:t xml:space="preserve">subsequent declines in PAC utilization over time </w:t>
      </w:r>
      <w:r w:rsidR="00073FAE">
        <w:fldChar w:fldCharType="begin"/>
      </w:r>
      <w:r w:rsidR="006C4B3A">
        <w:instrText xml:space="preserve"> ADDIN PAPERS2_CITATIONS &lt;citation&gt;&lt;uuid&gt;7BDE31A1-F11C-412F-9D85-FA2E8830C368&lt;/uuid&gt;&lt;priority&gt;7&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073FAE">
        <w:fldChar w:fldCharType="separate"/>
      </w:r>
      <w:r>
        <w:rPr>
          <w:rFonts w:ascii="Cambria" w:hAnsi="Cambria" w:cs="Cambria"/>
        </w:rPr>
        <w:t>{Wiener:2007jx, Gershengorn:2013bj}</w:t>
      </w:r>
      <w:r w:rsidR="00073FAE">
        <w:fldChar w:fldCharType="end"/>
      </w:r>
      <w:r>
        <w:t xml:space="preserve">.   Despite lessons learned </w:t>
      </w:r>
      <w:r w:rsidR="001A5600">
        <w:t>from PACs</w:t>
      </w:r>
      <w:r>
        <w:t xml:space="preserve">, the use of IAC remains common, and in recent years the development and utilization of invasive and non-invasive modalities of hemodynamic monitoring has increased to include arterial waveform analysis, bedside echocardiography, esophageal Doppler, non-invasive bioimpedance/bioreactance, all with limited to no demonstrated benefit in patient outcomes.  RCTs to investigate </w:t>
      </w:r>
      <w:r w:rsidR="001A5600">
        <w:t>causal relationships between</w:t>
      </w:r>
      <w:r>
        <w:t xml:space="preserve"> technology </w:t>
      </w:r>
      <w:r w:rsidR="001A5600">
        <w:t xml:space="preserve">and outcomes, </w:t>
      </w:r>
      <w:r>
        <w:t>such as IAC use and mortality</w:t>
      </w:r>
      <w:r w:rsidR="00D9006C">
        <w:t>, within specific patient subsets and clinical contexts are warranted but unlikely going to take place given the huge cost and logistical challenges of performing RCTs in the ICU</w:t>
      </w:r>
      <w:r w:rsidR="001A5600">
        <w:t xml:space="preserve">.  </w:t>
      </w:r>
      <w:r>
        <w:t xml:space="preserve"> </w:t>
      </w:r>
      <w:r w:rsidR="00D9006C">
        <w:t>R</w:t>
      </w:r>
      <w:r>
        <w:t xml:space="preserve">esearch using highly granular databases such as MIMIC-II </w:t>
      </w:r>
      <w:r w:rsidR="001A5600">
        <w:t>should</w:t>
      </w:r>
      <w:r>
        <w:t xml:space="preserve"> be </w:t>
      </w:r>
      <w:r w:rsidR="006260AD">
        <w:t>explored</w:t>
      </w:r>
      <w:r>
        <w:t xml:space="preserve"> to identify sub-populations of critically ill patients that may benefit from specific technology application, thus allowing for a more parsimonious application of </w:t>
      </w:r>
      <w:r w:rsidR="001A5600">
        <w:t>technology</w:t>
      </w:r>
      <w:r>
        <w:t xml:space="preserve"> such as IACs.</w:t>
      </w:r>
    </w:p>
    <w:p w:rsidR="00A70CAA" w:rsidRDefault="0073455A" w:rsidP="00513315">
      <w:pPr>
        <w:spacing w:line="480" w:lineRule="auto"/>
        <w:ind w:firstLine="720"/>
        <w:rPr>
          <w:ins w:id="59" w:author="Douglas Hsu" w:date="2015-01-12T12:46:00Z"/>
        </w:rPr>
      </w:pPr>
      <w:r>
        <w:t>There are several potential explanations for the lack of association between IAC use and patient outcomes in our analysis.  First, the arterial blood gas data and hemodynami</w:t>
      </w:r>
      <w:r w:rsidR="001E400F">
        <w:t xml:space="preserve">c measurements obtained from </w:t>
      </w:r>
      <w:r>
        <w:t>IAC</w:t>
      </w:r>
      <w:r w:rsidR="001E400F">
        <w:t>s</w:t>
      </w:r>
      <w:r>
        <w:t xml:space="preserve"> do not provide </w:t>
      </w:r>
      <w:r w:rsidR="001E400F">
        <w:t xml:space="preserve">valuable </w:t>
      </w:r>
      <w:r>
        <w:t xml:space="preserve">clinical data </w:t>
      </w:r>
      <w:r w:rsidR="001E400F">
        <w:t xml:space="preserve">that lead to changes </w:t>
      </w:r>
      <w:r w:rsidR="006260AD">
        <w:t>in</w:t>
      </w:r>
      <w:r w:rsidR="001E400F">
        <w:t xml:space="preserve"> management that </w:t>
      </w:r>
      <w:r w:rsidR="006260AD">
        <w:t>translate into a measurable impact on mortality or other endpoints</w:t>
      </w:r>
      <w:r w:rsidR="001E400F">
        <w:t>.</w:t>
      </w:r>
      <w:r>
        <w:t xml:space="preserve">  Alternatively, </w:t>
      </w:r>
      <w:r w:rsidR="001E400F">
        <w:t>the results of this analysis</w:t>
      </w:r>
      <w:r>
        <w:t xml:space="preserve"> may be due to unm</w:t>
      </w:r>
      <w:r w:rsidR="00224551">
        <w:t xml:space="preserve">easured confounding, which we </w:t>
      </w:r>
      <w:r>
        <w:t xml:space="preserve">attempted to account for </w:t>
      </w:r>
      <w:r w:rsidR="00224551">
        <w:t>by using</w:t>
      </w:r>
      <w:r w:rsidR="004A75CA">
        <w:t xml:space="preserve"> a propensity-matched cohort. </w:t>
      </w:r>
      <w:ins w:id="60" w:author="Douglas Hsu" w:date="2015-01-12T09:09:00Z">
        <w:r w:rsidR="001D7D3D">
          <w:t xml:space="preserve"> Our findings are consistent </w:t>
        </w:r>
      </w:ins>
      <w:ins w:id="61" w:author="Douglas Hsu" w:date="2015-01-12T09:10:00Z">
        <w:r w:rsidR="001D7D3D">
          <w:t>with</w:t>
        </w:r>
      </w:ins>
      <w:ins w:id="62" w:author="Douglas Hsu" w:date="2015-01-12T09:09:00Z">
        <w:r w:rsidR="001D7D3D">
          <w:t xml:space="preserve"> </w:t>
        </w:r>
      </w:ins>
      <w:ins w:id="63" w:author="Douglas Hsu" w:date="2015-01-12T09:10:00Z">
        <w:r w:rsidR="001D7D3D">
          <w:t xml:space="preserve">a recent study </w:t>
        </w:r>
      </w:ins>
      <w:ins w:id="64" w:author="Douglas Hsu" w:date="2015-01-12T09:14:00Z">
        <w:r w:rsidR="001D7D3D">
          <w:t xml:space="preserve">using the Project IMPACT </w:t>
        </w:r>
      </w:ins>
      <w:ins w:id="65" w:author="Douglas Hsu" w:date="2015-01-12T09:10:00Z">
        <w:r w:rsidR="001D7D3D">
          <w:t xml:space="preserve">database, which reported no association between IACs and mortality </w:t>
        </w:r>
      </w:ins>
      <w:ins w:id="66" w:author="Douglas Hsu" w:date="2015-01-12T09:14:00Z">
        <w:r w:rsidR="001D7D3D">
          <w:t>in ICU patients</w:t>
        </w:r>
      </w:ins>
      <w:ins w:id="67" w:author="Douglas Hsu" w:date="2015-01-12T09:12:00Z">
        <w:r w:rsidR="001D7D3D">
          <w:t xml:space="preserve"> </w:t>
        </w:r>
        <w:r w:rsidR="00073FAE">
          <w:fldChar w:fldCharType="begin"/>
        </w:r>
        <w:r w:rsidR="001D7D3D">
          <w:instrText xml:space="preserve"> ADDIN PAPERS2_CITATIONS &lt;citation&gt;&lt;uuid&gt;1D376280-27EA-4F1D-B8AA-F9884A234862&lt;/uuid&gt;&lt;priority&gt;0&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ins>
      <w:r w:rsidR="00073FAE">
        <w:fldChar w:fldCharType="separate"/>
      </w:r>
      <w:ins w:id="68" w:author="Douglas Hsu" w:date="2015-01-12T09:12:00Z">
        <w:r w:rsidR="001D7D3D">
          <w:rPr>
            <w:rFonts w:ascii="Cambria" w:hAnsi="Cambria" w:cs="Cambria"/>
          </w:rPr>
          <w:t>{Gershengorn:2014cl}</w:t>
        </w:r>
        <w:r w:rsidR="00073FAE">
          <w:fldChar w:fldCharType="end"/>
        </w:r>
      </w:ins>
      <w:ins w:id="69" w:author="Douglas Hsu" w:date="2015-01-12T09:10:00Z">
        <w:r w:rsidR="001D7D3D">
          <w:t>.</w:t>
        </w:r>
      </w:ins>
      <w:ins w:id="70" w:author="Douglas Hsu" w:date="2015-01-12T09:12:00Z">
        <w:r w:rsidR="00A70CAA">
          <w:t xml:space="preserve">   O</w:t>
        </w:r>
        <w:r w:rsidR="001D7D3D">
          <w:t xml:space="preserve">ur findings </w:t>
        </w:r>
      </w:ins>
      <w:ins w:id="71" w:author="Douglas Hsu" w:date="2015-01-12T09:13:00Z">
        <w:r w:rsidR="001D7D3D">
          <w:t>extend</w:t>
        </w:r>
      </w:ins>
      <w:ins w:id="72" w:author="Douglas Hsu" w:date="2015-01-12T09:12:00Z">
        <w:r w:rsidR="001D7D3D">
          <w:t xml:space="preserve"> </w:t>
        </w:r>
      </w:ins>
      <w:ins w:id="73" w:author="Douglas Hsu" w:date="2015-01-12T09:13:00Z">
        <w:r w:rsidR="001D7D3D">
          <w:t>those from</w:t>
        </w:r>
      </w:ins>
      <w:ins w:id="74" w:author="Douglas Hsu" w:date="2015-01-12T09:12:00Z">
        <w:r w:rsidR="001D7D3D">
          <w:t xml:space="preserve"> </w:t>
        </w:r>
      </w:ins>
      <w:ins w:id="75" w:author="Douglas Hsu" w:date="2015-01-12T09:13:00Z">
        <w:r w:rsidR="001D7D3D">
          <w:t xml:space="preserve">the </w:t>
        </w:r>
      </w:ins>
      <w:ins w:id="76" w:author="Douglas Hsu" w:date="2015-01-12T09:15:00Z">
        <w:r w:rsidR="001D7D3D">
          <w:t>Project IMPACT</w:t>
        </w:r>
      </w:ins>
      <w:ins w:id="77" w:author="Douglas Hsu" w:date="2015-01-12T09:13:00Z">
        <w:r w:rsidR="001D7D3D">
          <w:t xml:space="preserve"> study</w:t>
        </w:r>
      </w:ins>
      <w:ins w:id="78" w:author="Douglas Hsu" w:date="2015-01-12T09:12:00Z">
        <w:r w:rsidR="001D7D3D">
          <w:t xml:space="preserve"> by</w:t>
        </w:r>
      </w:ins>
      <w:ins w:id="79" w:author="Douglas Hsu" w:date="2015-01-12T12:48:00Z">
        <w:r w:rsidR="00A70CAA">
          <w:t xml:space="preserve"> limiting effect modification by</w:t>
        </w:r>
      </w:ins>
      <w:ins w:id="80" w:author="Douglas Hsu" w:date="2015-01-12T09:12:00Z">
        <w:r w:rsidR="001D7D3D">
          <w:t xml:space="preserve"> examining a subset of critically ill patients not</w:t>
        </w:r>
      </w:ins>
      <w:ins w:id="81" w:author="Douglas Hsu" w:date="2015-01-12T09:13:00Z">
        <w:r w:rsidR="001D7D3D">
          <w:t xml:space="preserve"> previously examined.</w:t>
        </w:r>
      </w:ins>
      <w:ins w:id="82" w:author="Douglas Hsu" w:date="2015-01-12T12:46:00Z">
        <w:r w:rsidR="00A70CAA">
          <w:t xml:space="preserve"> </w:t>
        </w:r>
      </w:ins>
    </w:p>
    <w:p w:rsidR="003548C2" w:rsidRDefault="003548C2" w:rsidP="00513315">
      <w:pPr>
        <w:spacing w:line="480" w:lineRule="auto"/>
        <w:ind w:firstLine="720"/>
        <w:rPr>
          <w:ins w:id="83" w:author="Douglas Hsu" w:date="2015-01-12T11:54:00Z"/>
        </w:rPr>
      </w:pPr>
      <w:ins w:id="84" w:author="Douglas Hsu" w:date="2015-01-12T11:54:00Z">
        <w:r>
          <w:t>Additionally,</w:t>
        </w:r>
      </w:ins>
      <w:ins w:id="85" w:author="Douglas Hsu" w:date="2015-01-12T11:58:00Z">
        <w:r>
          <w:t xml:space="preserve"> </w:t>
        </w:r>
      </w:ins>
      <w:ins w:id="86" w:author="Douglas Hsu" w:date="2015-01-12T12:22:00Z">
        <w:r w:rsidR="00BE2128">
          <w:t xml:space="preserve">the MIMIC-II database </w:t>
        </w:r>
      </w:ins>
      <w:ins w:id="87" w:author="lceli" w:date="2015-01-13T10:36:00Z">
        <w:r w:rsidR="00932E70">
          <w:t>contains</w:t>
        </w:r>
      </w:ins>
      <w:ins w:id="88" w:author="Douglas Hsu" w:date="2015-01-12T12:22:00Z">
        <w:del w:id="89" w:author="lceli" w:date="2015-01-13T10:36:00Z">
          <w:r w:rsidR="00BE2128" w:rsidDel="00932E70">
            <w:delText>uses</w:delText>
          </w:r>
        </w:del>
        <w:r w:rsidR="00BE2128">
          <w:t xml:space="preserve"> comprehensive electronic health record </w:t>
        </w:r>
      </w:ins>
      <w:ins w:id="90" w:author="Douglas Hsu" w:date="2015-01-12T12:25:00Z">
        <w:r w:rsidR="006C4B3A">
          <w:t xml:space="preserve">(EHR) </w:t>
        </w:r>
      </w:ins>
      <w:ins w:id="91" w:author="Douglas Hsu" w:date="2015-01-12T12:22:00Z">
        <w:r w:rsidR="00BE2128">
          <w:t xml:space="preserve">data </w:t>
        </w:r>
        <w:del w:id="92" w:author="lceli" w:date="2015-01-13T10:36:00Z">
          <w:r w:rsidR="00BE2128" w:rsidDel="00932E70">
            <w:delText xml:space="preserve">including all data </w:delText>
          </w:r>
        </w:del>
        <w:r w:rsidR="00BE2128">
          <w:t xml:space="preserve">throughout the hospital course.  </w:t>
        </w:r>
        <w:del w:id="93" w:author="lceli" w:date="2015-01-13T10:36:00Z">
          <w:r w:rsidR="00BE2128" w:rsidDel="00932E70">
            <w:delText>We have previously</w:delText>
          </w:r>
        </w:del>
      </w:ins>
      <w:ins w:id="94" w:author="Douglas Hsu" w:date="2015-01-12T12:24:00Z">
        <w:del w:id="95" w:author="lceli" w:date="2015-01-13T10:36:00Z">
          <w:r w:rsidR="006C4B3A" w:rsidDel="00932E70">
            <w:delText xml:space="preserve"> written about the use of </w:delText>
          </w:r>
        </w:del>
      </w:ins>
      <w:ins w:id="96" w:author="Douglas Hsu" w:date="2015-01-12T12:25:00Z">
        <w:del w:id="97" w:author="lceli" w:date="2015-01-13T10:36:00Z">
          <w:r w:rsidR="006C4B3A" w:rsidDel="00932E70">
            <w:delText>EHR</w:delText>
          </w:r>
        </w:del>
      </w:ins>
      <w:ins w:id="98" w:author="Douglas Hsu" w:date="2015-01-12T12:22:00Z">
        <w:del w:id="99" w:author="lceli" w:date="2015-01-13T10:36:00Z">
          <w:r w:rsidR="00BE2128" w:rsidDel="00932E70">
            <w:delText xml:space="preserve"> </w:delText>
          </w:r>
        </w:del>
      </w:ins>
      <w:ins w:id="100" w:author="Douglas Hsu" w:date="2015-01-12T12:25:00Z">
        <w:del w:id="101" w:author="lceli" w:date="2015-01-13T10:36:00Z">
          <w:r w:rsidR="006C4B3A" w:rsidDel="00932E70">
            <w:delText xml:space="preserve">data to support clinical decision support through </w:delText>
          </w:r>
        </w:del>
      </w:ins>
      <w:ins w:id="102" w:author="Douglas Hsu" w:date="2015-01-12T12:26:00Z">
        <w:del w:id="103" w:author="lceli" w:date="2015-01-13T10:36:00Z">
          <w:r w:rsidR="006C4B3A" w:rsidDel="00932E70">
            <w:delText>“data driven” clinical decision support</w:delText>
          </w:r>
        </w:del>
      </w:ins>
      <w:ins w:id="104" w:author="Douglas Hsu" w:date="2015-01-12T12:32:00Z">
        <w:del w:id="105" w:author="lceli" w:date="2015-01-13T10:36:00Z">
          <w:r w:rsidR="00513315" w:rsidDel="00932E70">
            <w:delText xml:space="preserve"> that leverages accurate time-stamping data at the time the decision making occurs</w:delText>
          </w:r>
        </w:del>
      </w:ins>
      <w:ins w:id="106" w:author="Douglas Hsu" w:date="2015-01-12T12:26:00Z">
        <w:del w:id="107" w:author="lceli" w:date="2015-01-13T10:36:00Z">
          <w:r w:rsidR="006C4B3A" w:rsidDel="00932E70">
            <w:delText xml:space="preserve"> </w:delText>
          </w:r>
        </w:del>
      </w:ins>
      <w:ins w:id="108" w:author="Douglas Hsu" w:date="2015-01-12T12:29:00Z">
        <w:del w:id="109" w:author="lceli" w:date="2015-01-13T10:36:00Z">
          <w:r w:rsidR="00073FAE" w:rsidDel="00932E70">
            <w:fldChar w:fldCharType="begin"/>
          </w:r>
          <w:r w:rsidR="006C4B3A" w:rsidDel="00932E70">
            <w:delInstrText xml:space="preserve"> ADDIN PAPERS2_CITATIONS &lt;citation&gt;&lt;uuid&gt;F6FD6DB2-90A3-4A4E-8C0A-C47532BD1291&lt;/uuid&gt;&lt;priority&gt;0&lt;/priority&gt;&lt;publications&gt;&lt;publication&gt;&lt;uuid&gt;32E64869-BB71-47CA-A051-943D9A9183E8&lt;/uuid&gt;&lt;volume&gt;20&lt;/volume&gt;&lt;doi&gt;10.1097/MCC.0000000000000137&lt;/doi&gt;&lt;startpage&gt;573&lt;/startpage&gt;&lt;publication_date&gt;99201410001200000000220000&lt;/publication_date&gt;&lt;url&gt;http://eutils.ncbi.nlm.nih.gov/entrez/eutils/elink.fcgi?dbfrom=pubmed&amp;amp;id=25137399&amp;amp;retmode=ref&amp;amp;cmd=prlinks&lt;/url&gt;&lt;type&gt;400&lt;/type&gt;&lt;title&gt;Optimal data systems: the future of clinical predictions and decision support.&lt;/title&gt;&lt;institution&gt;aMassachusetts Institute of Technology, Cambridge, Massachusetts bHuntington Medical Research Institutes, Pasadena, California cUniversity of Virginia School of Medicine, Charlottesville, Virginia, USA *Dr Leo A. Celi, Dr Marie Csete, and Dr David Stone contributed equally to this manuscript.&lt;/institution&gt;&lt;number&gt;5&lt;/number&gt;&lt;subtype&gt;400&lt;/subtype&gt;&lt;endpage&gt;580&lt;/endpage&gt;&lt;bundle&gt;&lt;publication&gt;&lt;title&gt;Current opinion in critical care&lt;/title&gt;&lt;type&gt;-100&lt;/type&gt;&lt;subtype&gt;-100&lt;/subtype&gt;&lt;uuid&gt;7390BD5C-37F4-4F3F-9DB4-9D5680082651&lt;/uuid&gt;&lt;/publication&gt;&lt;/bundle&gt;&lt;authors&gt;&lt;author&gt;&lt;firstName&gt;Leo&lt;/firstName&gt;&lt;middleNames&gt;A&lt;/middleNames&gt;&lt;lastName&gt;Celi&lt;/lastName&gt;&lt;/author&gt;&lt;author&gt;&lt;firstName&gt;Marie&lt;/firstName&gt;&lt;lastName&gt;Csete&lt;/lastName&gt;&lt;/author&gt;&lt;author&gt;&lt;firstName&gt;David&lt;/firstName&gt;&lt;lastName&gt;Stone&lt;/lastName&gt;&lt;/author&gt;&lt;/authors&gt;&lt;/publication&gt;&lt;/publications&gt;&lt;cites&gt;&lt;/cites&gt;&lt;/citation&gt;</w:delInstrText>
          </w:r>
        </w:del>
      </w:ins>
      <w:del w:id="110" w:author="lceli" w:date="2015-01-13T10:36:00Z">
        <w:r w:rsidR="00073FAE" w:rsidDel="00932E70">
          <w:fldChar w:fldCharType="separate"/>
        </w:r>
      </w:del>
      <w:ins w:id="111" w:author="Douglas Hsu" w:date="2015-01-12T12:29:00Z">
        <w:del w:id="112" w:author="lceli" w:date="2015-01-13T10:36:00Z">
          <w:r w:rsidR="006C4B3A" w:rsidDel="00932E70">
            <w:rPr>
              <w:rFonts w:ascii="Cambria" w:hAnsi="Cambria" w:cs="Cambria"/>
            </w:rPr>
            <w:delText>{Celi:2014iw}</w:delText>
          </w:r>
          <w:r w:rsidR="00073FAE" w:rsidDel="00932E70">
            <w:fldChar w:fldCharType="end"/>
          </w:r>
          <w:r w:rsidR="006C4B3A" w:rsidDel="00932E70">
            <w:delText xml:space="preserve">.  </w:delText>
          </w:r>
        </w:del>
      </w:ins>
      <w:ins w:id="113" w:author="Douglas Hsu" w:date="2015-01-12T12:30:00Z">
        <w:r w:rsidR="00CF7C31">
          <w:t xml:space="preserve">Our analysis leverages </w:t>
        </w:r>
      </w:ins>
      <w:ins w:id="114" w:author="lceli" w:date="2015-01-13T10:37:00Z">
        <w:r w:rsidR="00932E70">
          <w:t xml:space="preserve">the availability of the time series of vital signs and laboratory results and </w:t>
        </w:r>
      </w:ins>
      <w:ins w:id="115" w:author="Douglas Hsu" w:date="2015-01-12T12:32:00Z">
        <w:r w:rsidR="00513315">
          <w:t xml:space="preserve">accurate time-stamping </w:t>
        </w:r>
      </w:ins>
      <w:ins w:id="116" w:author="lceli" w:date="2015-01-13T10:37:00Z">
        <w:r w:rsidR="00932E70">
          <w:t>of interventions</w:t>
        </w:r>
      </w:ins>
      <w:ins w:id="117" w:author="Douglas Hsu" w:date="2015-01-12T12:32:00Z">
        <w:del w:id="118" w:author="lceli" w:date="2015-01-13T10:37:00Z">
          <w:r w:rsidR="00513315" w:rsidDel="00932E70">
            <w:delText>data in MIMIC-II</w:delText>
          </w:r>
        </w:del>
      </w:ins>
      <w:ins w:id="119" w:author="Douglas Hsu" w:date="2015-01-12T12:30:00Z">
        <w:r w:rsidR="00CF7C31">
          <w:t xml:space="preserve"> to </w:t>
        </w:r>
      </w:ins>
      <w:ins w:id="120" w:author="lceli" w:date="2015-01-13T10:38:00Z">
        <w:r w:rsidR="00932E70">
          <w:t>build a</w:t>
        </w:r>
      </w:ins>
      <w:ins w:id="121" w:author="Douglas Hsu" w:date="2015-01-12T12:30:00Z">
        <w:del w:id="122" w:author="lceli" w:date="2015-01-13T10:38:00Z">
          <w:r w:rsidR="00CF7C31" w:rsidDel="00932E70">
            <w:delText>improve our</w:delText>
          </w:r>
        </w:del>
        <w:r w:rsidR="00CF7C31">
          <w:t xml:space="preserve"> propensity score model by including variables and </w:t>
        </w:r>
      </w:ins>
      <w:ins w:id="123" w:author="Douglas Hsu" w:date="2015-01-12T12:31:00Z">
        <w:r w:rsidR="00CF7C31">
          <w:t>confounders at the</w:t>
        </w:r>
      </w:ins>
      <w:ins w:id="124" w:author="lceli" w:date="2015-01-13T10:38:00Z">
        <w:r w:rsidR="00932E70">
          <w:t xml:space="preserve"> time</w:t>
        </w:r>
      </w:ins>
      <w:ins w:id="125" w:author="Douglas Hsu" w:date="2015-01-12T12:33:00Z">
        <w:r w:rsidR="00513315">
          <w:t xml:space="preserve"> that </w:t>
        </w:r>
      </w:ins>
      <w:ins w:id="126" w:author="lceli" w:date="2015-01-13T10:38:00Z">
        <w:r w:rsidR="00932E70">
          <w:t>the clinical decision was made</w:t>
        </w:r>
      </w:ins>
      <w:ins w:id="127" w:author="Douglas Hsu" w:date="2015-01-12T12:33:00Z">
        <w:del w:id="128" w:author="lceli" w:date="2015-01-13T10:38:00Z">
          <w:r w:rsidR="00513315" w:rsidDel="00932E70">
            <w:delText>endotracheal intubation occurs</w:delText>
          </w:r>
        </w:del>
        <w:r w:rsidR="00513315">
          <w:t>.</w:t>
        </w:r>
      </w:ins>
      <w:ins w:id="129" w:author="lceli" w:date="2015-01-13T10:39:00Z">
        <w:r w:rsidR="00932E70">
          <w:t xml:space="preserve"> This will be particularly useful for decision analysis, </w:t>
        </w:r>
        <w:r w:rsidR="00835573">
          <w:t>evaluation of information gain</w:t>
        </w:r>
      </w:ins>
      <w:ins w:id="130" w:author="ml f" w:date="2015-01-18T16:54:00Z">
        <w:r w:rsidR="00FC470C">
          <w:t>, personalized dosage calculation {</w:t>
        </w:r>
        <w:r w:rsidR="00FC470C" w:rsidRPr="00FC470C">
          <w:t xml:space="preserve"> A data-driven approach to optimized medication dosing: a focus on heparin</w:t>
        </w:r>
      </w:ins>
      <w:ins w:id="131" w:author="ml f" w:date="2015-01-18T16:55:00Z">
        <w:r w:rsidR="00BF4440">
          <w:t>, 2014</w:t>
        </w:r>
      </w:ins>
      <w:ins w:id="132" w:author="ml f" w:date="2015-01-18T16:54:00Z">
        <w:r w:rsidR="00FC470C" w:rsidRPr="00FC470C">
          <w:t xml:space="preserve"> </w:t>
        </w:r>
        <w:r w:rsidR="00FC470C">
          <w:t>}</w:t>
        </w:r>
      </w:ins>
      <w:ins w:id="133" w:author="lceli" w:date="2015-01-13T10:39:00Z">
        <w:r w:rsidR="00835573">
          <w:t xml:space="preserve"> or comparative effectiveness which have been traditionally performed using low-resolution data.</w:t>
        </w:r>
      </w:ins>
      <w:bookmarkStart w:id="134" w:name="_GoBack"/>
      <w:bookmarkEnd w:id="134"/>
    </w:p>
    <w:p w:rsidR="004A75CA" w:rsidRDefault="001D7D3D" w:rsidP="001D7D3D">
      <w:pPr>
        <w:spacing w:line="480" w:lineRule="auto"/>
        <w:ind w:firstLine="720"/>
      </w:pPr>
      <w:ins w:id="135" w:author="Douglas Hsu" w:date="2015-01-12T09:15:00Z">
        <w:r>
          <w:t xml:space="preserve">Our findings support </w:t>
        </w:r>
      </w:ins>
      <w:r w:rsidR="004A75CA">
        <w:t xml:space="preserve">the need for </w:t>
      </w:r>
      <w:r w:rsidR="00224551">
        <w:t xml:space="preserve">replication in additional large critical care databases, as well as </w:t>
      </w:r>
      <w:r w:rsidR="004A75CA">
        <w:t xml:space="preserve">future randomized controlled trials </w:t>
      </w:r>
      <w:r w:rsidR="00934DA7">
        <w:t xml:space="preserve">to </w:t>
      </w:r>
      <w:r w:rsidR="00224551">
        <w:t>investigate</w:t>
      </w:r>
      <w:r w:rsidR="00934DA7">
        <w:t xml:space="preserve"> causation between IAC and patient outcomes. </w:t>
      </w:r>
    </w:p>
    <w:p w:rsidR="006260AD" w:rsidRDefault="00F21359" w:rsidP="00F21359">
      <w:pPr>
        <w:spacing w:line="480" w:lineRule="auto"/>
        <w:ind w:firstLine="720"/>
      </w:pPr>
      <w:r>
        <w:t>The strength of our study lies in the breadth</w:t>
      </w:r>
      <w:r w:rsidR="006260AD">
        <w:t>, including the resolution,</w:t>
      </w:r>
      <w:r>
        <w:t xml:space="preserve"> of measured variables included within the MIMIC-II database, encompassing baseline patient demographic variables,  </w:t>
      </w:r>
      <w:r w:rsidR="006260AD">
        <w:t>time series</w:t>
      </w:r>
      <w:r>
        <w:t xml:space="preserve"> laboratory, vital sign, and hemodynamic data</w:t>
      </w:r>
      <w:r w:rsidR="006260AD">
        <w:t>, and time-stamped interventions</w:t>
      </w:r>
      <w:r>
        <w:t xml:space="preserve">. </w:t>
      </w:r>
      <w:r w:rsidR="006260AD">
        <w:t>Such granularity is important in creating propensity score models at the time when the decisions are made, especially in a highly-dynamic setting such as the ICU.</w:t>
      </w:r>
      <w:r>
        <w:t xml:space="preserve"> </w:t>
      </w:r>
    </w:p>
    <w:p w:rsidR="0073455A" w:rsidRDefault="0073455A" w:rsidP="00F21359">
      <w:pPr>
        <w:spacing w:line="480" w:lineRule="auto"/>
        <w:ind w:firstLine="720"/>
      </w:pPr>
      <w:r>
        <w:t>There are several limitations</w:t>
      </w:r>
      <w:r w:rsidR="006260AD">
        <w:t>, however,</w:t>
      </w:r>
      <w:r>
        <w:t xml:space="preserve"> that should be noted.  First, as this is a single-center study from an academic tertiary care center, our findings may not be generalizable to other institutions.  Our findings may also be </w:t>
      </w:r>
      <w:r w:rsidR="006260AD">
        <w:t>marred by</w:t>
      </w:r>
      <w:r w:rsidR="00224551">
        <w:t xml:space="preserve"> residual confounding, although we attempted to account for this through propensity matching.  Additionally, the potential for </w:t>
      </w:r>
      <w:r>
        <w:t>immortal time bias and indication bias</w:t>
      </w:r>
      <w:r w:rsidR="00224551">
        <w:t xml:space="preserve"> is present, as in all observational studies</w:t>
      </w:r>
      <w:r>
        <w:t xml:space="preserve">. </w:t>
      </w:r>
      <w:r w:rsidR="004A75CA">
        <w:t xml:space="preserve"> We attempted to minimize interaction or effect modification by limiting our primary analysis to patients admitted to the ICU with acute respiratory failure without hemodynamic compromise requiring vasopressor support.   </w:t>
      </w:r>
      <w:r w:rsidR="006260AD">
        <w:t>W</w:t>
      </w:r>
      <w:r>
        <w:t xml:space="preserve">e are unable to report potential adverse events associated with IAC placement and use, including catheter-associated bloods stream infections or vascular </w:t>
      </w:r>
      <w:r w:rsidR="004A75CA">
        <w:t>complications</w:t>
      </w:r>
      <w:r w:rsidR="006260AD">
        <w:t>, as these were not consistently captured in MIMIC-II</w:t>
      </w:r>
      <w:r>
        <w:t xml:space="preserve">.  </w:t>
      </w:r>
      <w:r w:rsidR="00F21359">
        <w:t xml:space="preserve">Finally, our findings do not support an association between IAC use and mortality, </w:t>
      </w:r>
      <w:r w:rsidR="000E4266">
        <w:t xml:space="preserve">and </w:t>
      </w:r>
      <w:r w:rsidR="00F21359">
        <w:t>only randomized controlled trials can establish a causal relationship.</w:t>
      </w:r>
    </w:p>
    <w:p w:rsidR="00516A0B" w:rsidRPr="00F21359" w:rsidRDefault="004A75CA" w:rsidP="00F21359">
      <w:pPr>
        <w:spacing w:line="480" w:lineRule="auto"/>
        <w:ind w:firstLine="720"/>
      </w:pPr>
      <w:r>
        <w:t xml:space="preserve"> </w:t>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D717F6">
      <w:pPr>
        <w:spacing w:line="480" w:lineRule="auto"/>
        <w:ind w:firstLine="720"/>
        <w:rPr>
          <w:rFonts w:ascii="Times New Roman" w:hAnsi="Times New Roman" w:cs="Times New Roman"/>
        </w:rPr>
      </w:pPr>
      <w:r>
        <w:rPr>
          <w:rFonts w:ascii="Times New Roman" w:hAnsi="Times New Roman" w:cs="Times New Roman"/>
        </w:rPr>
        <w:t>In this single center, retrospective study of mechanically ventilated patients who are hemodynamically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w:t>
      </w:r>
      <w:r w:rsidR="00B71947">
        <w:rPr>
          <w:rFonts w:ascii="Times New Roman" w:hAnsi="Times New Roman" w:cs="Times New Roman"/>
        </w:rPr>
        <w:t>vasive arterial catheters were</w:t>
      </w:r>
      <w:r w:rsidR="008D6C0F">
        <w:rPr>
          <w:rFonts w:ascii="Times New Roman" w:hAnsi="Times New Roman" w:cs="Times New Roman"/>
        </w:rPr>
        <w:t xml:space="preserve"> associated with an increased ICU length-of-stay, total length-of-stay, duration of mechanical ventilation, and</w:t>
      </w:r>
      <w:r w:rsidR="00B71947">
        <w:rPr>
          <w:rFonts w:ascii="Times New Roman" w:hAnsi="Times New Roman" w:cs="Times New Roman"/>
        </w:rPr>
        <w:t xml:space="preserve"> increased</w:t>
      </w:r>
      <w:r w:rsidR="008D6C0F">
        <w:rPr>
          <w:rFonts w:ascii="Times New Roman" w:hAnsi="Times New Roman" w:cs="Times New Roman"/>
        </w:rPr>
        <w:t xml:space="preserve"> </w:t>
      </w:r>
      <w:r w:rsidR="00B71947">
        <w:rPr>
          <w:rFonts w:ascii="Times New Roman" w:hAnsi="Times New Roman" w:cs="Times New Roman"/>
        </w:rPr>
        <w:t>arterial blood gas measurement.</w:t>
      </w:r>
    </w:p>
    <w:p w:rsidR="00286B03" w:rsidRDefault="00286B03"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4C4002" w:rsidRDefault="004C4002">
      <w:pPr>
        <w:rPr>
          <w:rFonts w:ascii="Times New Roman" w:hAnsi="Times New Roman" w:cs="Times New Roman"/>
          <w:u w:val="single"/>
        </w:rPr>
      </w:pPr>
      <w:r>
        <w:rPr>
          <w:rFonts w:ascii="Times New Roman" w:hAnsi="Times New Roman" w:cs="Times New Roman"/>
          <w:u w:val="single"/>
        </w:rPr>
        <w:br w:type="page"/>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rFonts w:ascii="Times New Roman" w:hAnsi="Times New Roman" w:cs="Times New Roman"/>
        </w:rPr>
      </w:pPr>
      <w:r>
        <w:rPr>
          <w:rFonts w:ascii="Times New Roman" w:hAnsi="Times New Roman" w:cs="Times New Roman"/>
          <w:u w:val="single"/>
        </w:rPr>
        <w:t>Figure 1:</w:t>
      </w:r>
      <w:r w:rsidR="00B658E1">
        <w:rPr>
          <w:rFonts w:ascii="Times New Roman" w:hAnsi="Times New Roman" w:cs="Times New Roman"/>
        </w:rPr>
        <w:t xml:space="preserve"> Study Design</w:t>
      </w:r>
    </w:p>
    <w:p w:rsidR="00B658E1"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4506450" cy="6255307"/>
            <wp:effectExtent l="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9"/>
                    <a:stretch>
                      <a:fillRect/>
                    </a:stretch>
                  </pic:blipFill>
                  <pic:spPr>
                    <a:xfrm>
                      <a:off x="0" y="0"/>
                      <a:ext cx="4506892" cy="6255920"/>
                    </a:xfrm>
                    <a:prstGeom prst="rect">
                      <a:avLst/>
                    </a:prstGeom>
                  </pic:spPr>
                </pic:pic>
              </a:graphicData>
            </a:graphic>
          </wp:inline>
        </w:drawing>
      </w:r>
    </w:p>
    <w:p w:rsidR="00B658E1" w:rsidRPr="00B658E1" w:rsidRDefault="00B658E1" w:rsidP="00CF5678">
      <w:pPr>
        <w:spacing w:line="480" w:lineRule="auto"/>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F83113" w:rsidRDefault="00F83113" w:rsidP="00BB6735">
      <w:r w:rsidRPr="00F83113">
        <w:rPr>
          <w:u w:val="single"/>
        </w:rPr>
        <w:t>Figure 2:</w:t>
      </w:r>
      <w:r>
        <w:t xml:space="preserve"> </w:t>
      </w:r>
      <w:r w:rsidR="00B658E1" w:rsidRPr="003A7ACD">
        <w:t>Propensity score distribution plot comparing initial and matched scores between</w:t>
      </w:r>
      <w:r w:rsidR="00B658E1">
        <w:t xml:space="preserve"> IAC and non-IAC groups.</w:t>
      </w:r>
    </w:p>
    <w:p w:rsidR="00673F6E" w:rsidRPr="00F83113"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5486400" cy="3799840"/>
            <wp:effectExtent l="0" t="0" r="0" b="1016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10"/>
                    <a:stretch>
                      <a:fillRect/>
                    </a:stretch>
                  </pic:blipFill>
                  <pic:spPr>
                    <a:xfrm>
                      <a:off x="0" y="0"/>
                      <a:ext cx="5486400" cy="3799840"/>
                    </a:xfrm>
                    <a:prstGeom prst="rect">
                      <a:avLst/>
                    </a:prstGeom>
                  </pic:spPr>
                </pic:pic>
              </a:graphicData>
            </a:graphic>
          </wp:inline>
        </w:drawing>
      </w:r>
    </w:p>
    <w:p w:rsidR="00B65CC5" w:rsidRDefault="00B65CC5" w:rsidP="00CF5678">
      <w:pPr>
        <w:spacing w:line="480" w:lineRule="auto"/>
        <w:rPr>
          <w:rFonts w:ascii="Times New Roman" w:hAnsi="Times New Roman" w:cs="Times New Roman"/>
          <w:u w:val="single"/>
        </w:rPr>
      </w:pPr>
    </w:p>
    <w:p w:rsidR="00673F6E" w:rsidRDefault="00673F6E">
      <w:pPr>
        <w:rPr>
          <w:rFonts w:ascii="Times New Roman" w:hAnsi="Times New Roman" w:cs="Times New Roman"/>
          <w:u w:val="single"/>
        </w:rPr>
      </w:pPr>
      <w:r>
        <w:rPr>
          <w:rFonts w:ascii="Times New Roman" w:hAnsi="Times New Roman" w:cs="Times New Roman"/>
          <w:u w:val="single"/>
        </w:rPr>
        <w:br w:type="page"/>
      </w:r>
    </w:p>
    <w:p w:rsidR="00BB6735" w:rsidRDefault="00BB6735" w:rsidP="008C34C2">
      <w:pPr>
        <w:rPr>
          <w:rFonts w:ascii="Times New Roman" w:hAnsi="Times New Roman" w:cs="Times New Roman"/>
        </w:rPr>
        <w:sectPr w:rsidR="00BB6735">
          <w:pgSz w:w="12240" w:h="15840"/>
          <w:pgMar w:top="1440" w:right="1800" w:bottom="1440" w:left="1800" w:gutter="0"/>
          <w:docGrid w:linePitch="360"/>
        </w:sectPr>
      </w:pPr>
    </w:p>
    <w:p w:rsidR="00B658E1" w:rsidRDefault="004E26E9" w:rsidP="008C34C2">
      <w:pPr>
        <w:rPr>
          <w:rFonts w:ascii="Times New Roman" w:hAnsi="Times New Roman" w:cs="Times New Roman"/>
        </w:rPr>
      </w:pPr>
      <w:r>
        <w:rPr>
          <w:rFonts w:ascii="Times New Roman" w:hAnsi="Times New Roman" w:cs="Times New Roman"/>
        </w:rPr>
        <w:t>Table 1. Baseline covariates between IAC and non-IAC groups in unmatched cohorts and propensity-matched cohorts</w:t>
      </w:r>
    </w:p>
    <w:p w:rsidR="008C34C2" w:rsidRDefault="008C34C2" w:rsidP="008C34C2">
      <w:pPr>
        <w:rPr>
          <w:rFonts w:ascii="Times New Roman" w:hAnsi="Times New Roman" w:cs="Times New Roman"/>
        </w:rPr>
      </w:pPr>
    </w:p>
    <w:tbl>
      <w:tblPr>
        <w:tblStyle w:val="TableGrid"/>
        <w:tblW w:w="12307" w:type="dxa"/>
        <w:tblLook w:val="04A0"/>
      </w:tblPr>
      <w:tblGrid>
        <w:gridCol w:w="1620"/>
        <w:gridCol w:w="2181"/>
        <w:gridCol w:w="2276"/>
        <w:gridCol w:w="1077"/>
        <w:gridCol w:w="2181"/>
        <w:gridCol w:w="1817"/>
        <w:gridCol w:w="1155"/>
      </w:tblGrid>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p>
        </w:tc>
        <w:tc>
          <w:tcPr>
            <w:tcW w:w="5534" w:type="dxa"/>
            <w:gridSpan w:val="3"/>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Entire Cohort (1776)</w:t>
            </w:r>
          </w:p>
        </w:tc>
        <w:tc>
          <w:tcPr>
            <w:tcW w:w="5153" w:type="dxa"/>
            <w:gridSpan w:val="3"/>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Matched Cohort (696)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Variables</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(n=984)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(n=792)</w:t>
            </w:r>
          </w:p>
        </w:tc>
        <w:tc>
          <w:tcPr>
            <w:tcW w:w="1077" w:type="dxa"/>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p-value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(n=348)</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(n=348)</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p-value</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Age (yr.)</w:t>
            </w:r>
          </w:p>
          <w:p w:rsidR="00017400" w:rsidRPr="00017400" w:rsidRDefault="00017400" w:rsidP="00017400">
            <w:pPr>
              <w:jc w:val="center"/>
              <w:rPr>
                <w:rFonts w:ascii="Verdana" w:eastAsia="Times New Roman" w:hAnsi="Verdana" w:cs="Times New Roman"/>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51 (35-</w:t>
            </w:r>
            <w:r w:rsidRPr="00017400">
              <w:rPr>
                <w:rFonts w:ascii="Verdana" w:eastAsia="Times New Roman" w:hAnsi="Verdana" w:cs="Times New Roman"/>
                <w:sz w:val="18"/>
                <w:szCs w:val="18"/>
              </w:rPr>
              <w:t>72)</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56 (40-</w:t>
            </w:r>
            <w:r w:rsidRPr="00017400">
              <w:rPr>
                <w:rFonts w:ascii="Verdana" w:eastAsia="Times New Roman" w:hAnsi="Verdana" w:cs="Times New Roman"/>
                <w:sz w:val="18"/>
                <w:szCs w:val="18"/>
              </w:rPr>
              <w:t>73)</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0.009</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53  (35-</w:t>
            </w:r>
            <w:r w:rsidRPr="00017400">
              <w:rPr>
                <w:rFonts w:ascii="Verdana" w:eastAsia="Times New Roman" w:hAnsi="Verdana" w:cs="Times New Roman"/>
                <w:sz w:val="18"/>
                <w:szCs w:val="18"/>
              </w:rPr>
              <w:t>72)</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54 (38-</w:t>
            </w:r>
            <w:r w:rsidRPr="00017400">
              <w:rPr>
                <w:rFonts w:ascii="Verdana" w:eastAsia="Times New Roman" w:hAnsi="Verdana" w:cs="Times New Roman"/>
                <w:sz w:val="18"/>
                <w:szCs w:val="18"/>
              </w:rPr>
              <w:t>73)</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017400" w:rsidRPr="00017400">
        <w:trPr>
          <w:trHeight w:val="500"/>
        </w:trPr>
        <w:tc>
          <w:tcPr>
            <w:tcW w:w="1620" w:type="dxa"/>
          </w:tcPr>
          <w:p w:rsidR="00017400" w:rsidRPr="00F162B4" w:rsidRDefault="00F162B4"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Female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344 (43.5%)</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406 (41.3%)</w:t>
            </w:r>
          </w:p>
        </w:tc>
        <w:tc>
          <w:tcPr>
            <w:tcW w:w="1077" w:type="dxa"/>
          </w:tcPr>
          <w:p w:rsidR="00017400" w:rsidRPr="00F162B4" w:rsidRDefault="00017400"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0.36</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205 (58.9%)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0.36</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SOFA Score</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6)</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(5-</w:t>
            </w:r>
            <w:r w:rsidRPr="00017400">
              <w:rPr>
                <w:rFonts w:ascii="Verdana" w:eastAsia="Times New Roman" w:hAnsi="Verdana" w:cs="Times New Roman"/>
                <w:sz w:val="18"/>
                <w:szCs w:val="18"/>
              </w:rPr>
              <w:t>8)</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7)</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(4-</w:t>
            </w:r>
            <w:r w:rsidRPr="00017400">
              <w:rPr>
                <w:rFonts w:ascii="Verdana" w:eastAsia="Times New Roman" w:hAnsi="Verdana" w:cs="Times New Roman"/>
                <w:sz w:val="18"/>
                <w:szCs w:val="18"/>
              </w:rPr>
              <w:t>7)</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Service Unit</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vMerge w:val="restart"/>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vMerge w:val="restart"/>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MICU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504 (63.6%)</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290 (29.5%)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184 (52.9%)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vMerge/>
          </w:tcPr>
          <w:p w:rsidR="00017400" w:rsidRPr="00017400" w:rsidRDefault="00017400" w:rsidP="00017400">
            <w:pPr>
              <w:rPr>
                <w:rFonts w:ascii="Verdana" w:eastAsia="Times New Roman" w:hAnsi="Verdana" w:cs="Times New Roman"/>
                <w:sz w:val="18"/>
                <w:szCs w:val="18"/>
              </w:rPr>
            </w:pP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SICU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288 (26.4%)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694 (70.5)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(47.1%)</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156 (44.8%)</w:t>
            </w:r>
          </w:p>
        </w:tc>
        <w:tc>
          <w:tcPr>
            <w:tcW w:w="1155" w:type="dxa"/>
            <w:vMerge/>
          </w:tcPr>
          <w:p w:rsidR="00017400" w:rsidRPr="00017400" w:rsidRDefault="00017400" w:rsidP="00017400">
            <w:pP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3C7871" w:rsidP="00017400">
            <w:pPr>
              <w:rPr>
                <w:rFonts w:ascii="Verdana" w:eastAsia="Times New Roman" w:hAnsi="Verdana" w:cs="Times New Roman"/>
                <w:b/>
                <w:bCs/>
                <w:sz w:val="18"/>
                <w:szCs w:val="18"/>
              </w:rPr>
            </w:pPr>
            <w:r>
              <w:rPr>
                <w:rFonts w:ascii="Verdana" w:eastAsia="Times New Roman" w:hAnsi="Verdana" w:cs="Times New Roman"/>
                <w:b/>
                <w:bCs/>
                <w:sz w:val="18"/>
                <w:szCs w:val="18"/>
              </w:rPr>
              <w:t>Co-incident Diseases</w:t>
            </w: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2276" w:type="dxa"/>
          </w:tcPr>
          <w:p w:rsidR="00F162B4" w:rsidRPr="00017400" w:rsidRDefault="00F162B4" w:rsidP="00017400">
            <w:pPr>
              <w:jc w:val="center"/>
              <w:rPr>
                <w:rFonts w:ascii="Verdana" w:eastAsia="Times New Roman" w:hAnsi="Verdana" w:cs="Times New Roman"/>
                <w:sz w:val="18"/>
                <w:szCs w:val="18"/>
              </w:rPr>
            </w:pPr>
          </w:p>
        </w:tc>
        <w:tc>
          <w:tcPr>
            <w:tcW w:w="1077" w:type="dxa"/>
          </w:tcPr>
          <w:p w:rsidR="00F162B4" w:rsidRPr="00F162B4" w:rsidRDefault="00F162B4" w:rsidP="00017400">
            <w:pPr>
              <w:jc w:val="center"/>
              <w:rPr>
                <w:rFonts w:ascii="Verdana" w:eastAsia="Times New Roman" w:hAnsi="Verdana" w:cs="Times New Roman"/>
                <w:sz w:val="18"/>
                <w:szCs w:val="18"/>
              </w:rPr>
            </w:pP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1817" w:type="dxa"/>
          </w:tcPr>
          <w:p w:rsidR="00F162B4" w:rsidRPr="00017400" w:rsidRDefault="00F162B4" w:rsidP="00017400">
            <w:pPr>
              <w:jc w:val="center"/>
              <w:rPr>
                <w:rFonts w:ascii="Verdana" w:eastAsia="Times New Roman" w:hAnsi="Verdana" w:cs="Times New Roman"/>
                <w:sz w:val="18"/>
                <w:szCs w:val="18"/>
              </w:rPr>
            </w:pPr>
          </w:p>
        </w:tc>
        <w:tc>
          <w:tcPr>
            <w:tcW w:w="1155" w:type="dxa"/>
          </w:tcPr>
          <w:p w:rsidR="00F162B4" w:rsidRPr="00017400" w:rsidRDefault="00F162B4" w:rsidP="00017400">
            <w:pPr>
              <w:jc w:val="cente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F162B4" w:rsidP="00017400">
            <w:pPr>
              <w:rPr>
                <w:rFonts w:ascii="Verdana" w:eastAsia="Times New Roman" w:hAnsi="Verdana" w:cs="Times New Roman"/>
                <w:b/>
                <w:bCs/>
                <w:sz w:val="18"/>
                <w:szCs w:val="18"/>
              </w:rPr>
            </w:pPr>
            <w:r>
              <w:rPr>
                <w:rFonts w:ascii="Verdana" w:eastAsia="Times New Roman" w:hAnsi="Verdana" w:cs="Times New Roman"/>
                <w:sz w:val="18"/>
                <w:szCs w:val="18"/>
              </w:rPr>
              <w:t>Chronic obstructive pulmonary disease</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81 (10.23%)</w:t>
            </w:r>
          </w:p>
        </w:tc>
        <w:tc>
          <w:tcPr>
            <w:tcW w:w="2276"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76 (7.72%)</w:t>
            </w:r>
          </w:p>
        </w:tc>
        <w:tc>
          <w:tcPr>
            <w:tcW w:w="1077" w:type="dxa"/>
          </w:tcPr>
          <w:p w:rsidR="00F162B4" w:rsidRPr="00F162B4" w:rsidRDefault="00F162B4"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0.07</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(11.2%)</w:t>
            </w:r>
          </w:p>
        </w:tc>
        <w:tc>
          <w:tcPr>
            <w:tcW w:w="1155"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480"/>
        </w:trPr>
        <w:tc>
          <w:tcPr>
            <w:tcW w:w="1620" w:type="dxa"/>
          </w:tcPr>
          <w:p w:rsidR="003C7871" w:rsidRPr="001E6893" w:rsidRDefault="003C7871" w:rsidP="003C7871">
            <w:pPr>
              <w:rPr>
                <w:rFonts w:ascii="Verdana" w:eastAsia="Times New Roman" w:hAnsi="Verdana" w:cs="Times New Roman"/>
                <w:sz w:val="18"/>
                <w:szCs w:val="18"/>
                <w:vertAlign w:val="superscript"/>
              </w:rPr>
            </w:pPr>
            <w:r>
              <w:rPr>
                <w:rFonts w:ascii="Verdana" w:eastAsia="Times New Roman" w:hAnsi="Verdana" w:cs="Times New Roman"/>
                <w:sz w:val="18"/>
                <w:szCs w:val="18"/>
              </w:rPr>
              <w:t>Respiratory disease</w:t>
            </w:r>
            <w:r w:rsidR="00B573AD">
              <w:rPr>
                <w:rFonts w:ascii="Verdana" w:eastAsia="Times New Roman" w:hAnsi="Verdana" w:cs="Times New Roman"/>
                <w:sz w:val="18"/>
                <w:szCs w:val="18"/>
                <w:vertAlign w:val="superscript"/>
              </w:rPr>
              <w:t xml:space="preserve"> </w:t>
            </w:r>
            <w:r w:rsidR="00B573AD">
              <w:rPr>
                <w:rFonts w:ascii="Verdana" w:eastAsia="Times New Roman" w:hAnsi="Verdana" w:cs="Times New Roman"/>
                <w:sz w:val="18"/>
                <w:szCs w:val="18"/>
              </w:rPr>
              <w:t>(non-COPD)</w:t>
            </w:r>
            <w:r w:rsidR="001E6893">
              <w:rPr>
                <w:rFonts w:ascii="Verdana" w:eastAsia="Times New Roman" w:hAnsi="Verdana" w:cs="Times New Roman"/>
                <w:sz w:val="18"/>
                <w:szCs w:val="18"/>
                <w:vertAlign w:val="superscript"/>
              </w:rPr>
              <w:t>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278 (35.1%)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287 (29.2%)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bCs/>
                <w:sz w:val="18"/>
                <w:szCs w:val="18"/>
              </w:rPr>
              <w:t>0.008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121 (34.7%)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(35.9%)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sidRPr="00017400">
              <w:rPr>
                <w:rFonts w:ascii="Verdana" w:eastAsia="Times New Roman" w:hAnsi="Verdana" w:cs="Times New Roman"/>
                <w:sz w:val="18"/>
                <w:szCs w:val="18"/>
              </w:rPr>
              <w:t>Pneumonia</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147 (18.6%)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0.005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67 (20%)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68 (20.3%)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Pr>
                <w:rFonts w:ascii="Verdana" w:eastAsia="Times New Roman" w:hAnsi="Verdana" w:cs="Times New Roman"/>
                <w:sz w:val="18"/>
                <w:szCs w:val="18"/>
              </w:rPr>
              <w:t>Congestive Heart Failure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97 (12.5%)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116 (11.8%)</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0.7</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Atrial Fibrillation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82 (10.4%)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(12.7%)</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Chronic kidney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(3.5%)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(3.3%)</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13 (3.8%)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 (2.9%)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Liver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(4.8%)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61 (6.2%)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 (4%)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 (5.2%)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Coronary artery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(6.4%)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72 (7.32%)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23 (6.6%)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21 (6%)</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Stroke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70 (8.8%)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33 (9.5%)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Malignancy</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92 (11.6%)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(16.7%)</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520"/>
        </w:trPr>
        <w:tc>
          <w:tcPr>
            <w:tcW w:w="1620" w:type="dxa"/>
          </w:tcPr>
          <w:p w:rsidR="003C7871" w:rsidRPr="00017400" w:rsidRDefault="003C7871" w:rsidP="00F162B4">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F162B4" w:rsidRDefault="003C7871" w:rsidP="00017400">
            <w:pPr>
              <w:jc w:val="center"/>
              <w:rPr>
                <w:rFonts w:ascii="Verdana" w:eastAsia="Times New Roman" w:hAnsi="Verdana" w:cs="Times New Roman"/>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520"/>
        </w:trPr>
        <w:tc>
          <w:tcPr>
            <w:tcW w:w="1620" w:type="dxa"/>
          </w:tcPr>
          <w:p w:rsidR="003C7871" w:rsidRPr="00017400" w:rsidRDefault="003C7871" w:rsidP="00017400">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017400" w:rsidRDefault="003C7871" w:rsidP="00017400">
            <w:pPr>
              <w:jc w:val="center"/>
              <w:rPr>
                <w:rFonts w:ascii="Verdana" w:eastAsia="Times New Roman" w:hAnsi="Verdana" w:cs="Times New Roman"/>
                <w:b/>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340"/>
        </w:trPr>
        <w:tc>
          <w:tcPr>
            <w:tcW w:w="1620" w:type="dxa"/>
          </w:tcPr>
          <w:p w:rsidR="003C7871" w:rsidRPr="00017400" w:rsidRDefault="00100D99" w:rsidP="00017400">
            <w:pPr>
              <w:rPr>
                <w:rFonts w:ascii="Verdana" w:eastAsia="Times New Roman" w:hAnsi="Verdana" w:cs="Times New Roman"/>
                <w:b/>
                <w:bCs/>
                <w:sz w:val="18"/>
                <w:szCs w:val="18"/>
              </w:rPr>
            </w:pPr>
            <w:ins w:id="136" w:author="lceli" w:date="2015-01-06T12:29:00Z">
              <w:r>
                <w:rPr>
                  <w:rFonts w:ascii="Verdana" w:eastAsia="Times New Roman" w:hAnsi="Verdana" w:cs="Times New Roman"/>
                  <w:b/>
                  <w:bCs/>
                  <w:sz w:val="18"/>
                  <w:szCs w:val="18"/>
                </w:rPr>
                <w:t>Laboratory Tests</w:t>
              </w:r>
            </w:ins>
            <w:del w:id="137" w:author="lceli" w:date="2015-01-06T12:29:00Z">
              <w:r w:rsidR="003C7871" w:rsidRPr="00017400" w:rsidDel="00100D99">
                <w:rPr>
                  <w:rFonts w:ascii="Verdana" w:eastAsia="Times New Roman" w:hAnsi="Verdana" w:cs="Times New Roman"/>
                  <w:b/>
                  <w:bCs/>
                  <w:sz w:val="18"/>
                  <w:szCs w:val="18"/>
                </w:rPr>
                <w:delText>lab tests</w:delText>
              </w:r>
            </w:del>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WBC</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10.6 (7.8-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11.8 (8.5-</w:t>
            </w:r>
            <w:r w:rsidRPr="00017400">
              <w:rPr>
                <w:rFonts w:ascii="Verdana" w:eastAsia="Times New Roman" w:hAnsi="Verdana" w:cs="Times New Roman"/>
                <w:sz w:val="18"/>
                <w:szCs w:val="18"/>
              </w:rPr>
              <w:t>15.9)</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10.7 (8-</w:t>
            </w:r>
            <w:r w:rsidRPr="00017400">
              <w:rPr>
                <w:rFonts w:ascii="Verdana" w:eastAsia="Times New Roman" w:hAnsi="Verdana" w:cs="Times New Roman"/>
                <w:sz w:val="18"/>
                <w:szCs w:val="18"/>
              </w:rPr>
              <w:t>14.8)</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11.5 (8.4-</w:t>
            </w:r>
            <w:r w:rsidRPr="00017400">
              <w:rPr>
                <w:rFonts w:ascii="Verdana" w:eastAsia="Times New Roman" w:hAnsi="Verdana" w:cs="Times New Roman"/>
                <w:sz w:val="18"/>
                <w:szCs w:val="18"/>
              </w:rPr>
              <w:t>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Hemoglobin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xml:space="preserve">13 </w:t>
            </w:r>
            <w:r>
              <w:rPr>
                <w:rFonts w:ascii="Verdana" w:eastAsia="Times New Roman" w:hAnsi="Verdana" w:cs="Times New Roman"/>
                <w:sz w:val="18"/>
                <w:szCs w:val="18"/>
              </w:rPr>
              <w:t>(11.3-</w:t>
            </w:r>
            <w:r w:rsidRPr="00017400">
              <w:rPr>
                <w:rFonts w:ascii="Verdana" w:eastAsia="Times New Roman" w:hAnsi="Verdana" w:cs="Times New Roman"/>
                <w:sz w:val="18"/>
                <w:szCs w:val="18"/>
              </w:rPr>
              <w:t>14.4)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12.6 (11-</w:t>
            </w:r>
            <w:r w:rsidRPr="00017400">
              <w:rPr>
                <w:rFonts w:ascii="Verdana" w:eastAsia="Times New Roman" w:hAnsi="Verdana" w:cs="Times New Roman"/>
                <w:sz w:val="18"/>
                <w:szCs w:val="18"/>
              </w:rPr>
              <w:t>14.1)</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12.8 (11.2 -</w:t>
            </w:r>
            <w:r w:rsidRPr="00017400">
              <w:rPr>
                <w:rFonts w:ascii="Verdana" w:eastAsia="Times New Roman" w:hAnsi="Verdana" w:cs="Times New Roman"/>
                <w:sz w:val="18"/>
                <w:szCs w:val="18"/>
              </w:rPr>
              <w:t>14.2)</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12.7 (11-</w:t>
            </w:r>
            <w:r w:rsidRPr="00017400">
              <w:rPr>
                <w:rFonts w:ascii="Verdana" w:eastAsia="Times New Roman" w:hAnsi="Verdana" w:cs="Times New Roman"/>
                <w:sz w:val="18"/>
                <w:szCs w:val="18"/>
              </w:rPr>
              <w:t>14.1)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Platelet</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246 (190-</w:t>
            </w:r>
            <w:r w:rsidRPr="00017400">
              <w:rPr>
                <w:rFonts w:ascii="Verdana" w:eastAsia="Times New Roman" w:hAnsi="Verdana" w:cs="Times New Roman"/>
                <w:sz w:val="18"/>
                <w:szCs w:val="18"/>
              </w:rPr>
              <w:t>304)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237 (177-</w:t>
            </w:r>
            <w:r w:rsidRPr="00017400">
              <w:rPr>
                <w:rFonts w:ascii="Verdana" w:eastAsia="Times New Roman" w:hAnsi="Verdana" w:cs="Times New Roman"/>
                <w:sz w:val="18"/>
                <w:szCs w:val="18"/>
              </w:rPr>
              <w:t>294)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(184-</w:t>
            </w:r>
            <w:r w:rsidRPr="00017400">
              <w:rPr>
                <w:rFonts w:ascii="Verdana" w:eastAsia="Times New Roman" w:hAnsi="Verdana" w:cs="Times New Roman"/>
                <w:sz w:val="18"/>
                <w:szCs w:val="18"/>
              </w:rPr>
              <w:t>303)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(186-</w:t>
            </w:r>
            <w:r w:rsidRPr="00017400">
              <w:rPr>
                <w:rFonts w:ascii="Verdana" w:eastAsia="Times New Roman" w:hAnsi="Verdana" w:cs="Times New Roman"/>
                <w:sz w:val="18"/>
                <w:szCs w:val="18"/>
              </w:rPr>
              <w:t>289)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Sodium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0.007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Potassium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Bicarbonate</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0.05</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Chloride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(101~108)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BUN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Creatinine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206 (96~375)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200 (108~337)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180 (104~340)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187 (106~300)</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CO2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42 (37~50)</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(36~48)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41.5 (37~47)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 (35~46.5)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5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DNR at Admission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65 (8.2%)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(4%)</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 (5.8%)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 (3.5%)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760"/>
        </w:trPr>
        <w:tc>
          <w:tcPr>
            <w:tcW w:w="1620" w:type="dxa"/>
          </w:tcPr>
          <w:p w:rsidR="003C7871" w:rsidRPr="00017400" w:rsidRDefault="003C7871" w:rsidP="00131EB8">
            <w:pPr>
              <w:rPr>
                <w:rFonts w:ascii="Verdana" w:eastAsia="Times New Roman" w:hAnsi="Verdana" w:cs="Times New Roman"/>
                <w:sz w:val="18"/>
                <w:szCs w:val="18"/>
              </w:rPr>
            </w:pPr>
            <w:r w:rsidRPr="00017400">
              <w:rPr>
                <w:rFonts w:ascii="Verdana" w:eastAsia="Times New Roman" w:hAnsi="Verdana" w:cs="Times New Roman"/>
                <w:sz w:val="18"/>
                <w:szCs w:val="18"/>
              </w:rPr>
              <w:t>Switched to DNR and CMO</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(5.2%)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95 (9.7%)</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35 (10.4%)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 (10.1%)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bl>
    <w:p w:rsidR="00F83113" w:rsidRPr="001E6893" w:rsidRDefault="001E6893" w:rsidP="00F83113">
      <w:pPr>
        <w:spacing w:line="480" w:lineRule="auto"/>
        <w:rPr>
          <w:rFonts w:ascii="Times New Roman" w:hAnsi="Times New Roman" w:cs="Times New Roman"/>
          <w:vertAlign w:val="superscript"/>
        </w:rPr>
      </w:pPr>
      <w:r>
        <w:rPr>
          <w:rFonts w:ascii="Times New Roman" w:hAnsi="Times New Roman" w:cs="Times New Roman"/>
          <w:vertAlign w:val="superscript"/>
        </w:rPr>
        <w:t>1 ICD-9-CM code 518*, which includes acute respiratory distress syndrome (ARDS).</w:t>
      </w:r>
    </w:p>
    <w:p w:rsidR="00F83113" w:rsidRDefault="00F83113">
      <w:pPr>
        <w:rPr>
          <w:rFonts w:ascii="Times New Roman" w:hAnsi="Times New Roman" w:cs="Times New Roman"/>
        </w:rPr>
      </w:pPr>
      <w:r>
        <w:rPr>
          <w:rFonts w:ascii="Times New Roman" w:hAnsi="Times New Roman" w:cs="Times New Roman"/>
        </w:rPr>
        <w:br w:type="page"/>
      </w:r>
    </w:p>
    <w:p w:rsidR="00F162B4" w:rsidRDefault="00F162B4" w:rsidP="00F83113">
      <w:pPr>
        <w:spacing w:line="480" w:lineRule="auto"/>
        <w:rPr>
          <w:rFonts w:ascii="Times New Roman" w:hAnsi="Times New Roman" w:cs="Times New Roman"/>
        </w:rPr>
        <w:sectPr w:rsidR="00F162B4">
          <w:pgSz w:w="15840" w:h="12240" w:orient="landscape"/>
          <w:pgMar w:top="1800" w:right="1440" w:bottom="1800" w:left="1440" w:gutter="0"/>
          <w:docGrid w:linePitch="360"/>
        </w:sectPr>
      </w:pPr>
    </w:p>
    <w:p w:rsidR="00F83113" w:rsidRDefault="00F83113" w:rsidP="008C34C2">
      <w:pPr>
        <w:rPr>
          <w:rFonts w:ascii="Times New Roman" w:hAnsi="Times New Roman" w:cs="Times New Roman"/>
        </w:rPr>
      </w:pPr>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p>
    <w:p w:rsidR="008C34C2" w:rsidRDefault="008C34C2" w:rsidP="008C34C2">
      <w:pPr>
        <w:rPr>
          <w:rFonts w:ascii="Times New Roman" w:hAnsi="Times New Roman" w:cs="Times New Roman"/>
        </w:rPr>
      </w:pPr>
    </w:p>
    <w:tbl>
      <w:tblPr>
        <w:tblW w:w="10000" w:type="dxa"/>
        <w:tblInd w:w="93" w:type="dxa"/>
        <w:tblLook w:val="04A0"/>
      </w:tblPr>
      <w:tblGrid>
        <w:gridCol w:w="2302"/>
        <w:gridCol w:w="1963"/>
        <w:gridCol w:w="1963"/>
        <w:gridCol w:w="1289"/>
        <w:gridCol w:w="2483"/>
      </w:tblGrid>
      <w:tr w:rsidR="00515A3C" w:rsidRPr="008C34C2">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single" w:sz="4" w:space="0" w:color="auto"/>
              <w:left w:val="nil"/>
              <w:bottom w:val="double" w:sz="6" w:space="0" w:color="auto"/>
              <w:right w:val="single" w:sz="4" w:space="0" w:color="auto"/>
            </w:tcBorders>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Default="001146DF" w:rsidP="008C34C2">
            <w:pPr>
              <w:jc w:val="center"/>
              <w:rPr>
                <w:rFonts w:ascii="Verdana" w:eastAsia="Times New Roman" w:hAnsi="Verdana" w:cs="Times New Roman"/>
                <w:b/>
                <w:bCs/>
                <w:sz w:val="20"/>
                <w:szCs w:val="20"/>
              </w:rPr>
            </w:pPr>
            <w:r>
              <w:rPr>
                <w:rFonts w:ascii="Verdana" w:eastAsia="Times New Roman" w:hAnsi="Verdana" w:cs="Times New Roman"/>
                <w:b/>
                <w:bCs/>
                <w:sz w:val="20"/>
                <w:szCs w:val="20"/>
              </w:rPr>
              <w:t>Odds Ratio</w:t>
            </w:r>
          </w:p>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28 day mortality</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15.20%</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14.70%</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bCs/>
                <w:sz w:val="20"/>
                <w:szCs w:val="20"/>
                <w:vertAlign w:val="superscript"/>
              </w:rPr>
            </w:pPr>
            <w:r>
              <w:rPr>
                <w:rFonts w:ascii="Verdana" w:eastAsia="Times New Roman" w:hAnsi="Verdana" w:cs="Times New Roman"/>
                <w:bCs/>
                <w:sz w:val="20"/>
                <w:szCs w:val="20"/>
              </w:rPr>
              <w:t xml:space="preserve">0.95 (0.62, </w:t>
            </w:r>
            <w:r w:rsidRPr="008C34C2">
              <w:rPr>
                <w:rFonts w:ascii="Verdana" w:eastAsia="Times New Roman" w:hAnsi="Verdana" w:cs="Times New Roman"/>
                <w:bCs/>
                <w:sz w:val="20"/>
                <w:szCs w:val="20"/>
              </w:rPr>
              <w:t>1.46)</w:t>
            </w:r>
          </w:p>
        </w:tc>
      </w:tr>
      <w:tr w:rsidR="001146DF" w:rsidRPr="008C34C2">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1146DF" w:rsidRDefault="001146DF" w:rsidP="008C34C2">
            <w:pPr>
              <w:jc w:val="center"/>
              <w:rPr>
                <w:rFonts w:ascii="Verdana" w:eastAsia="Times New Roman" w:hAnsi="Verdana" w:cs="Times New Roman"/>
                <w:bCs/>
                <w:sz w:val="20"/>
                <w:szCs w:val="20"/>
              </w:rPr>
            </w:pP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Secondary Outcomes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nil"/>
              <w:left w:val="nil"/>
              <w:bottom w:val="single" w:sz="4" w:space="0" w:color="auto"/>
              <w:right w:val="single" w:sz="4" w:space="0" w:color="auto"/>
            </w:tcBorders>
            <w:vAlign w:val="bottom"/>
          </w:tcPr>
          <w:p w:rsidR="00515A3C" w:rsidRPr="008C34C2" w:rsidRDefault="00515A3C" w:rsidP="00515A3C">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Default="001146DF" w:rsidP="00515A3C">
            <w:pPr>
              <w:jc w:val="center"/>
              <w:rPr>
                <w:rFonts w:ascii="Verdana" w:eastAsia="Times New Roman" w:hAnsi="Verdana" w:cs="Times New Roman"/>
                <w:b/>
                <w:bCs/>
                <w:sz w:val="20"/>
                <w:szCs w:val="20"/>
              </w:rPr>
            </w:pPr>
            <w:r>
              <w:rPr>
                <w:rFonts w:ascii="Verdana" w:eastAsia="Times New Roman" w:hAnsi="Verdana" w:cs="Times New Roman"/>
                <w:b/>
                <w:bCs/>
                <w:sz w:val="20"/>
                <w:szCs w:val="20"/>
              </w:rPr>
              <w:t>Mean Difference</w:t>
            </w:r>
          </w:p>
          <w:p w:rsidR="00515A3C" w:rsidRPr="008C34C2"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sidRPr="008C34C2">
              <w:rPr>
                <w:rFonts w:ascii="Verdana" w:eastAsia="Times New Roman" w:hAnsi="Verdana" w:cs="Times New Roman"/>
                <w:sz w:val="20"/>
                <w:szCs w:val="20"/>
              </w:rPr>
              <w:t>2.2 (1.4)</w:t>
            </w:r>
            <w:r w:rsidR="001146DF">
              <w:rPr>
                <w:rFonts w:ascii="Verdana" w:eastAsia="Times New Roman" w:hAnsi="Verdana" w:cs="Times New Roman"/>
                <w:sz w:val="20"/>
                <w:szCs w:val="20"/>
                <w:vertAlign w:val="superscript"/>
              </w:rPr>
              <w:t>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3.7 (3.1)</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Pr>
                <w:rFonts w:ascii="Verdana" w:eastAsia="Times New Roman" w:hAnsi="Verdana" w:cs="Times New Roman"/>
                <w:sz w:val="20"/>
                <w:szCs w:val="20"/>
              </w:rPr>
              <w:t xml:space="preserve">-0.66 (-0.82, </w:t>
            </w:r>
            <w:r w:rsidRPr="008C34C2">
              <w:rPr>
                <w:rFonts w:ascii="Verdana" w:eastAsia="Times New Roman" w:hAnsi="Verdana" w:cs="Times New Roman"/>
                <w:sz w:val="20"/>
                <w:szCs w:val="20"/>
              </w:rPr>
              <w:t>-0.5)</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3.6 (2.2)</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6.2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-0.33 (-0.88, </w:t>
            </w:r>
            <w:r w:rsidRPr="008C34C2">
              <w:rPr>
                <w:rFonts w:ascii="Verdana" w:eastAsia="Times New Roman" w:hAnsi="Verdana" w:cs="Times New Roman"/>
                <w:sz w:val="20"/>
                <w:szCs w:val="20"/>
              </w:rPr>
              <w:t>0.22)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5.7 (4.8)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9.4 (7.5)</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-0.57 (-0.74, </w:t>
            </w:r>
            <w:r w:rsidRPr="008C34C2">
              <w:rPr>
                <w:rFonts w:ascii="Verdana" w:eastAsia="Times New Roman" w:hAnsi="Verdana" w:cs="Times New Roman"/>
                <w:sz w:val="20"/>
                <w:szCs w:val="20"/>
              </w:rPr>
              <w:t>-0.41)</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5.4 (4.5)</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7.6 (7)</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-0.37 (-0.82, </w:t>
            </w:r>
            <w:r w:rsidRPr="008C34C2">
              <w:rPr>
                <w:rFonts w:ascii="Verdana" w:eastAsia="Times New Roman" w:hAnsi="Verdana" w:cs="Times New Roman"/>
                <w:sz w:val="20"/>
                <w:szCs w:val="20"/>
              </w:rPr>
              <w:t>0.07)</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2.1 (2.6)</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-0.54 (-0.7, </w:t>
            </w:r>
            <w:r w:rsidRPr="008C34C2">
              <w:rPr>
                <w:rFonts w:ascii="Verdana" w:eastAsia="Times New Roman" w:hAnsi="Verdana" w:cs="Times New Roman"/>
                <w:sz w:val="20"/>
                <w:szCs w:val="20"/>
              </w:rPr>
              <w:t>-0.38)</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 (1.6)</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5.3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-0.78 (-1.36, </w:t>
            </w:r>
            <w:r w:rsidRPr="008C34C2">
              <w:rPr>
                <w:rFonts w:ascii="Verdana" w:eastAsia="Times New Roman" w:hAnsi="Verdana" w:cs="Times New Roman"/>
                <w:sz w:val="20"/>
                <w:szCs w:val="20"/>
              </w:rPr>
              <w:t>-0.2)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(0.8)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2.4 (1.4)</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-1.28 (-1.44, </w:t>
            </w:r>
            <w:r w:rsidRPr="008C34C2">
              <w:rPr>
                <w:rFonts w:ascii="Verdana" w:eastAsia="Times New Roman" w:hAnsi="Verdana" w:cs="Times New Roman"/>
                <w:sz w:val="20"/>
                <w:szCs w:val="20"/>
              </w:rPr>
              <w:t>-1.11)</w:t>
            </w:r>
          </w:p>
        </w:tc>
      </w:tr>
    </w:tbl>
    <w:p w:rsidR="00B66945" w:rsidRDefault="001146DF" w:rsidP="00B66945">
      <w:pPr>
        <w:rPr>
          <w:rFonts w:ascii="Times New Roman" w:hAnsi="Times New Roman" w:cs="Times New Roman"/>
        </w:rPr>
      </w:pPr>
      <w:r>
        <w:rPr>
          <w:rFonts w:ascii="Times New Roman" w:hAnsi="Times New Roman" w:cs="Times New Roman"/>
          <w:vertAlign w:val="superscript"/>
        </w:rPr>
        <w:t>1</w:t>
      </w:r>
      <w:r w:rsidR="00B66945">
        <w:rPr>
          <w:rFonts w:ascii="Times New Roman" w:hAnsi="Times New Roman" w:cs="Times New Roman"/>
          <w:vertAlign w:val="superscript"/>
        </w:rPr>
        <w:t xml:space="preserve"> </w:t>
      </w:r>
      <w:r w:rsidR="00B66945">
        <w:rPr>
          <w:rFonts w:ascii="Times New Roman" w:hAnsi="Times New Roman" w:cs="Times New Roman"/>
        </w:rPr>
        <w:t xml:space="preserve">All continuous variables reported as </w:t>
      </w:r>
      <w:r w:rsidR="00847E9B">
        <w:rPr>
          <w:rFonts w:ascii="Times New Roman" w:hAnsi="Times New Roman" w:cs="Times New Roman"/>
        </w:rPr>
        <w:t>mean with standard deviation</w:t>
      </w:r>
      <w:r w:rsidR="00B66945">
        <w:rPr>
          <w:rFonts w:ascii="Times New Roman" w:hAnsi="Times New Roman" w:cs="Times New Roman"/>
        </w:rPr>
        <w:t xml:space="preserve"> range</w:t>
      </w:r>
    </w:p>
    <w:p w:rsidR="00B66945" w:rsidRPr="00B66945" w:rsidRDefault="00B66945" w:rsidP="00B66945">
      <w:pPr>
        <w:rPr>
          <w:rFonts w:ascii="Times New Roman" w:hAnsi="Times New Roman" w:cs="Times New Roman"/>
        </w:rPr>
      </w:pPr>
    </w:p>
    <w:sectPr w:rsidR="00B66945" w:rsidRPr="00B66945" w:rsidSect="00BB6735">
      <w:pgSz w:w="15840" w:h="12240" w:orient="landscape"/>
      <w:pgMar w:top="1800" w:right="1440" w:bottom="1800" w:left="144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58" w:author="lceli" w:date="2015-01-13T10:34:00Z" w:initials="l">
    <w:p w:rsidR="00793D38" w:rsidRDefault="00793D38">
      <w:pPr>
        <w:pStyle w:val="CommentText"/>
      </w:pPr>
      <w:r>
        <w:rPr>
          <w:rStyle w:val="CommentReference"/>
        </w:rPr>
        <w:annotationRef/>
      </w:r>
      <w:r>
        <w:t>This statement is vague. Does it mean they are more likely to get re-intubated? Does it mean they are more likely to remain on mechanical ventilation until they die. Avoid sentences like this. Keep it simple:</w:t>
      </w:r>
    </w:p>
    <w:p w:rsidR="00793D38" w:rsidRDefault="00793D38">
      <w:pPr>
        <w:pStyle w:val="CommentText"/>
      </w:pPr>
      <w:r>
        <w:t>Patients with an IAC had a significantly higher likelihood for longer duration of mechanical ventilation (statistics).</w:t>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793D38" w:rsidRDefault="00793D38" w:rsidP="000B341D">
      <w:r>
        <w:separator/>
      </w:r>
    </w:p>
  </w:endnote>
  <w:endnote w:type="continuationSeparator" w:id="1">
    <w:p w:rsidR="00793D38" w:rsidRDefault="00793D38"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793D38" w:rsidRDefault="00793D38" w:rsidP="000B341D">
      <w:r>
        <w:separator/>
      </w:r>
    </w:p>
  </w:footnote>
  <w:footnote w:type="continuationSeparator" w:id="1">
    <w:p w:rsidR="00793D38" w:rsidRDefault="00793D38" w:rsidP="000B341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44CFF"/>
    <w:rsid w:val="000612F5"/>
    <w:rsid w:val="00073FAE"/>
    <w:rsid w:val="00091550"/>
    <w:rsid w:val="00096A90"/>
    <w:rsid w:val="000A0997"/>
    <w:rsid w:val="000A6DFA"/>
    <w:rsid w:val="000B341D"/>
    <w:rsid w:val="000C1E14"/>
    <w:rsid w:val="000E1B0B"/>
    <w:rsid w:val="000E4266"/>
    <w:rsid w:val="000F5BF5"/>
    <w:rsid w:val="00100D99"/>
    <w:rsid w:val="001146DF"/>
    <w:rsid w:val="00121A79"/>
    <w:rsid w:val="0012678D"/>
    <w:rsid w:val="00131EB8"/>
    <w:rsid w:val="00143E57"/>
    <w:rsid w:val="00166D72"/>
    <w:rsid w:val="001805A5"/>
    <w:rsid w:val="001A5600"/>
    <w:rsid w:val="001C0E8B"/>
    <w:rsid w:val="001D6866"/>
    <w:rsid w:val="001D7D3D"/>
    <w:rsid w:val="001E400F"/>
    <w:rsid w:val="001E6893"/>
    <w:rsid w:val="001E6CAF"/>
    <w:rsid w:val="001F3E1C"/>
    <w:rsid w:val="001F7D73"/>
    <w:rsid w:val="00202DDC"/>
    <w:rsid w:val="00224551"/>
    <w:rsid w:val="00250755"/>
    <w:rsid w:val="00255AD6"/>
    <w:rsid w:val="00263661"/>
    <w:rsid w:val="00271A6F"/>
    <w:rsid w:val="00286B03"/>
    <w:rsid w:val="00297B86"/>
    <w:rsid w:val="002A2BD4"/>
    <w:rsid w:val="002A3942"/>
    <w:rsid w:val="002E3686"/>
    <w:rsid w:val="003059D8"/>
    <w:rsid w:val="00321D9B"/>
    <w:rsid w:val="00343B8F"/>
    <w:rsid w:val="003548C2"/>
    <w:rsid w:val="00370845"/>
    <w:rsid w:val="00380A82"/>
    <w:rsid w:val="003B107C"/>
    <w:rsid w:val="003C4975"/>
    <w:rsid w:val="003C7871"/>
    <w:rsid w:val="003D19E3"/>
    <w:rsid w:val="003D773C"/>
    <w:rsid w:val="003F2E62"/>
    <w:rsid w:val="0040098C"/>
    <w:rsid w:val="00401915"/>
    <w:rsid w:val="00421196"/>
    <w:rsid w:val="00421C10"/>
    <w:rsid w:val="00432011"/>
    <w:rsid w:val="00437FD7"/>
    <w:rsid w:val="0044064A"/>
    <w:rsid w:val="00453E75"/>
    <w:rsid w:val="00471EFE"/>
    <w:rsid w:val="004A10DA"/>
    <w:rsid w:val="004A75CA"/>
    <w:rsid w:val="004B2195"/>
    <w:rsid w:val="004B6D00"/>
    <w:rsid w:val="004C4002"/>
    <w:rsid w:val="004D3924"/>
    <w:rsid w:val="004E26E9"/>
    <w:rsid w:val="005010EF"/>
    <w:rsid w:val="00513315"/>
    <w:rsid w:val="00515A3C"/>
    <w:rsid w:val="00516A0B"/>
    <w:rsid w:val="00521BA7"/>
    <w:rsid w:val="00527266"/>
    <w:rsid w:val="00545751"/>
    <w:rsid w:val="00564C0B"/>
    <w:rsid w:val="005A244F"/>
    <w:rsid w:val="005A44DC"/>
    <w:rsid w:val="005D02B6"/>
    <w:rsid w:val="005E3DE0"/>
    <w:rsid w:val="005F61CE"/>
    <w:rsid w:val="00605D51"/>
    <w:rsid w:val="00616708"/>
    <w:rsid w:val="006226A5"/>
    <w:rsid w:val="00622B6A"/>
    <w:rsid w:val="006260AD"/>
    <w:rsid w:val="00626E11"/>
    <w:rsid w:val="00630910"/>
    <w:rsid w:val="00634BCF"/>
    <w:rsid w:val="00644946"/>
    <w:rsid w:val="00645691"/>
    <w:rsid w:val="00667FC6"/>
    <w:rsid w:val="00673F6E"/>
    <w:rsid w:val="006B3587"/>
    <w:rsid w:val="006C4B3A"/>
    <w:rsid w:val="006E20D6"/>
    <w:rsid w:val="00702E89"/>
    <w:rsid w:val="0071259D"/>
    <w:rsid w:val="00726B83"/>
    <w:rsid w:val="007303A0"/>
    <w:rsid w:val="0073455A"/>
    <w:rsid w:val="00743522"/>
    <w:rsid w:val="00757B1A"/>
    <w:rsid w:val="007675A3"/>
    <w:rsid w:val="00793D38"/>
    <w:rsid w:val="007E0D5A"/>
    <w:rsid w:val="007F7E62"/>
    <w:rsid w:val="0080751F"/>
    <w:rsid w:val="00821226"/>
    <w:rsid w:val="00835573"/>
    <w:rsid w:val="00847E9B"/>
    <w:rsid w:val="00851A20"/>
    <w:rsid w:val="00851E06"/>
    <w:rsid w:val="008705D8"/>
    <w:rsid w:val="00875453"/>
    <w:rsid w:val="008A4867"/>
    <w:rsid w:val="008A6EB0"/>
    <w:rsid w:val="008B3214"/>
    <w:rsid w:val="008B759E"/>
    <w:rsid w:val="008C34C2"/>
    <w:rsid w:val="008D6C0F"/>
    <w:rsid w:val="008D6F2E"/>
    <w:rsid w:val="008E24F5"/>
    <w:rsid w:val="008F7DA5"/>
    <w:rsid w:val="009013F7"/>
    <w:rsid w:val="00905F81"/>
    <w:rsid w:val="009107CE"/>
    <w:rsid w:val="00932E70"/>
    <w:rsid w:val="00934DA7"/>
    <w:rsid w:val="00945DB5"/>
    <w:rsid w:val="009574C8"/>
    <w:rsid w:val="009E3BBF"/>
    <w:rsid w:val="00A104F6"/>
    <w:rsid w:val="00A133D3"/>
    <w:rsid w:val="00A571D6"/>
    <w:rsid w:val="00A70CAA"/>
    <w:rsid w:val="00A84838"/>
    <w:rsid w:val="00A93EB0"/>
    <w:rsid w:val="00A96FF5"/>
    <w:rsid w:val="00AC03B8"/>
    <w:rsid w:val="00AE255D"/>
    <w:rsid w:val="00B3050F"/>
    <w:rsid w:val="00B56939"/>
    <w:rsid w:val="00B573AD"/>
    <w:rsid w:val="00B658E1"/>
    <w:rsid w:val="00B65CC5"/>
    <w:rsid w:val="00B66945"/>
    <w:rsid w:val="00B70A31"/>
    <w:rsid w:val="00B71947"/>
    <w:rsid w:val="00B825C0"/>
    <w:rsid w:val="00B958AE"/>
    <w:rsid w:val="00BA5624"/>
    <w:rsid w:val="00BB3FB6"/>
    <w:rsid w:val="00BB6735"/>
    <w:rsid w:val="00BE2128"/>
    <w:rsid w:val="00BE387B"/>
    <w:rsid w:val="00BF261F"/>
    <w:rsid w:val="00BF37C7"/>
    <w:rsid w:val="00BF4440"/>
    <w:rsid w:val="00BF7AB9"/>
    <w:rsid w:val="00C30868"/>
    <w:rsid w:val="00C329FE"/>
    <w:rsid w:val="00C456D2"/>
    <w:rsid w:val="00C56927"/>
    <w:rsid w:val="00C660AC"/>
    <w:rsid w:val="00C93FB6"/>
    <w:rsid w:val="00C96E0E"/>
    <w:rsid w:val="00CA54B6"/>
    <w:rsid w:val="00CA7F2A"/>
    <w:rsid w:val="00CC65FB"/>
    <w:rsid w:val="00CD1CF8"/>
    <w:rsid w:val="00CE09E8"/>
    <w:rsid w:val="00CF5678"/>
    <w:rsid w:val="00CF7C31"/>
    <w:rsid w:val="00D05E12"/>
    <w:rsid w:val="00D252DB"/>
    <w:rsid w:val="00D25EF7"/>
    <w:rsid w:val="00D26978"/>
    <w:rsid w:val="00D464DA"/>
    <w:rsid w:val="00D50498"/>
    <w:rsid w:val="00D51672"/>
    <w:rsid w:val="00D717F6"/>
    <w:rsid w:val="00D83DFC"/>
    <w:rsid w:val="00D8469E"/>
    <w:rsid w:val="00D86314"/>
    <w:rsid w:val="00D9006C"/>
    <w:rsid w:val="00DC52D9"/>
    <w:rsid w:val="00DF06E6"/>
    <w:rsid w:val="00E07318"/>
    <w:rsid w:val="00E14568"/>
    <w:rsid w:val="00E16E01"/>
    <w:rsid w:val="00E35C32"/>
    <w:rsid w:val="00E416F1"/>
    <w:rsid w:val="00E735AA"/>
    <w:rsid w:val="00E77219"/>
    <w:rsid w:val="00E77EE6"/>
    <w:rsid w:val="00E909FF"/>
    <w:rsid w:val="00ED35F6"/>
    <w:rsid w:val="00F0482E"/>
    <w:rsid w:val="00F10266"/>
    <w:rsid w:val="00F12715"/>
    <w:rsid w:val="00F1275E"/>
    <w:rsid w:val="00F162B4"/>
    <w:rsid w:val="00F21359"/>
    <w:rsid w:val="00F65D16"/>
    <w:rsid w:val="00F83113"/>
    <w:rsid w:val="00F8419D"/>
    <w:rsid w:val="00F87A96"/>
    <w:rsid w:val="00FC470C"/>
    <w:rsid w:val="00FC5672"/>
    <w:rsid w:val="00FF090B"/>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73F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comments" Target="comment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21</Pages>
  <Words>8960</Words>
  <Characters>51075</Characters>
  <Application>Microsoft Word 12.0.0</Application>
  <DocSecurity>0</DocSecurity>
  <Lines>425</Lines>
  <Paragraphs>102</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8</cp:revision>
  <dcterms:created xsi:type="dcterms:W3CDTF">2015-01-13T15:42:00Z</dcterms:created>
  <dcterms:modified xsi:type="dcterms:W3CDTF">2015-01-18T21:55:00Z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citations="10" publications="15"/&gt;&lt;/info&gt;PAPERS2_INFO_END</vt:lpwstr>
  </property>
</Properties>
</file>